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0BE72C19" w:rsidR="002A1316" w:rsidRPr="00016321" w:rsidRDefault="000C3F17">
      <w:pPr>
        <w:pStyle w:val="Title"/>
        <w:rPr>
          <w:sz w:val="22"/>
          <w:szCs w:val="22"/>
        </w:rPr>
      </w:pPr>
      <w:r>
        <w:rPr>
          <w:sz w:val="22"/>
          <w:szCs w:val="22"/>
        </w:rPr>
        <w:t xml:space="preserve"> </w:t>
      </w:r>
      <w:r w:rsidR="002A1316" w:rsidRPr="00016321">
        <w:rPr>
          <w:sz w:val="22"/>
          <w:szCs w:val="22"/>
        </w:rPr>
        <w:t xml:space="preserve">Statutory Accounting Principles </w:t>
      </w:r>
      <w:r w:rsidR="00C6544D" w:rsidRPr="00016321">
        <w:rPr>
          <w:sz w:val="22"/>
          <w:szCs w:val="22"/>
        </w:rPr>
        <w:t xml:space="preserve">(E) </w:t>
      </w:r>
      <w:r w:rsidR="002A1316"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35CA79A1"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741EBE" w:rsidRPr="00FE4524">
        <w:rPr>
          <w:bCs/>
          <w:sz w:val="22"/>
          <w:szCs w:val="22"/>
        </w:rPr>
        <w:t>ASU 202</w:t>
      </w:r>
      <w:r w:rsidR="00D27470">
        <w:rPr>
          <w:bCs/>
          <w:sz w:val="22"/>
          <w:szCs w:val="22"/>
        </w:rPr>
        <w:t>4</w:t>
      </w:r>
      <w:r w:rsidR="00741EBE" w:rsidRPr="00FE4524">
        <w:rPr>
          <w:bCs/>
          <w:sz w:val="22"/>
          <w:szCs w:val="22"/>
        </w:rPr>
        <w:t>-0</w:t>
      </w:r>
      <w:r w:rsidR="00D27470">
        <w:rPr>
          <w:bCs/>
          <w:sz w:val="22"/>
          <w:szCs w:val="22"/>
        </w:rPr>
        <w:t>4,</w:t>
      </w:r>
      <w:r w:rsidR="00FE4524">
        <w:rPr>
          <w:bCs/>
          <w:sz w:val="22"/>
          <w:szCs w:val="22"/>
        </w:rPr>
        <w:t xml:space="preserve"> </w:t>
      </w:r>
      <w:r w:rsidR="00D27470" w:rsidRPr="00D27470">
        <w:rPr>
          <w:bCs/>
          <w:sz w:val="22"/>
          <w:szCs w:val="22"/>
        </w:rPr>
        <w:t>Induced Conversions of Convertible Debt Instruments</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3300072B" w:rsidR="002A1316" w:rsidRDefault="002A1316" w:rsidP="00F612D9">
      <w:pPr>
        <w:pStyle w:val="BodyText2"/>
        <w:rPr>
          <w:b w:val="0"/>
          <w:szCs w:val="22"/>
        </w:rPr>
      </w:pPr>
      <w:r w:rsidRPr="00016321">
        <w:rPr>
          <w:bCs w:val="0"/>
          <w:szCs w:val="22"/>
        </w:rPr>
        <w:t>Description of Issue:</w:t>
      </w:r>
      <w:r w:rsidR="00FE4524">
        <w:rPr>
          <w:bCs w:val="0"/>
          <w:szCs w:val="22"/>
        </w:rPr>
        <w:t xml:space="preserve"> </w:t>
      </w:r>
      <w:r w:rsidR="00441409" w:rsidRPr="00441409">
        <w:rPr>
          <w:b w:val="0"/>
          <w:i/>
          <w:iCs/>
          <w:szCs w:val="22"/>
        </w:rPr>
        <w:t>ASU 202</w:t>
      </w:r>
      <w:r w:rsidR="00D27470">
        <w:rPr>
          <w:b w:val="0"/>
          <w:i/>
          <w:iCs/>
          <w:szCs w:val="22"/>
        </w:rPr>
        <w:t>4</w:t>
      </w:r>
      <w:r w:rsidR="00441409" w:rsidRPr="00441409">
        <w:rPr>
          <w:b w:val="0"/>
          <w:i/>
          <w:iCs/>
          <w:szCs w:val="22"/>
        </w:rPr>
        <w:t>-0</w:t>
      </w:r>
      <w:r w:rsidR="00D27470">
        <w:rPr>
          <w:b w:val="0"/>
          <w:i/>
          <w:iCs/>
          <w:szCs w:val="22"/>
        </w:rPr>
        <w:t>4</w:t>
      </w:r>
      <w:r w:rsidR="00441409" w:rsidRPr="00441409">
        <w:rPr>
          <w:b w:val="0"/>
          <w:i/>
          <w:iCs/>
          <w:szCs w:val="22"/>
        </w:rPr>
        <w:t xml:space="preserve">, </w:t>
      </w:r>
      <w:r w:rsidR="00F612D9" w:rsidRPr="00F612D9">
        <w:rPr>
          <w:b w:val="0"/>
          <w:i/>
          <w:iCs/>
          <w:szCs w:val="22"/>
        </w:rPr>
        <w:t>Debt—Debt with Conversion and</w:t>
      </w:r>
      <w:r w:rsidR="00F612D9">
        <w:rPr>
          <w:b w:val="0"/>
          <w:i/>
          <w:iCs/>
          <w:szCs w:val="22"/>
        </w:rPr>
        <w:t xml:space="preserve"> </w:t>
      </w:r>
      <w:r w:rsidR="00F612D9" w:rsidRPr="00F612D9">
        <w:rPr>
          <w:b w:val="0"/>
          <w:i/>
          <w:iCs/>
          <w:szCs w:val="22"/>
        </w:rPr>
        <w:t>Other Options (Subtopic 470-20)</w:t>
      </w:r>
      <w:r w:rsidR="00F612D9">
        <w:rPr>
          <w:b w:val="0"/>
          <w:i/>
          <w:iCs/>
          <w:szCs w:val="22"/>
        </w:rPr>
        <w:t>,</w:t>
      </w:r>
      <w:r w:rsidR="00D27470">
        <w:rPr>
          <w:b w:val="0"/>
          <w:i/>
          <w:iCs/>
          <w:szCs w:val="22"/>
        </w:rPr>
        <w:t xml:space="preserve"> </w:t>
      </w:r>
      <w:r w:rsidR="00D27470" w:rsidRPr="00D27470">
        <w:rPr>
          <w:b w:val="0"/>
          <w:i/>
          <w:iCs/>
          <w:szCs w:val="22"/>
        </w:rPr>
        <w:t>Induced Conversions of Convertible Debt Instruments</w:t>
      </w:r>
      <w:r w:rsidR="00F612D9">
        <w:rPr>
          <w:b w:val="0"/>
          <w:i/>
          <w:iCs/>
          <w:szCs w:val="22"/>
        </w:rPr>
        <w:t xml:space="preserve"> </w:t>
      </w:r>
      <w:r w:rsidR="00FE4524">
        <w:rPr>
          <w:b w:val="0"/>
          <w:szCs w:val="22"/>
        </w:rPr>
        <w:t>intends t</w:t>
      </w:r>
      <w:r w:rsidR="00441409" w:rsidRPr="00441409">
        <w:rPr>
          <w:b w:val="0"/>
          <w:szCs w:val="22"/>
        </w:rPr>
        <w:t>o improve the relevance and consistency in</w:t>
      </w:r>
      <w:r w:rsidR="00441409">
        <w:rPr>
          <w:b w:val="0"/>
          <w:szCs w:val="22"/>
        </w:rPr>
        <w:t xml:space="preserve"> </w:t>
      </w:r>
      <w:r w:rsidR="00441409" w:rsidRPr="00441409">
        <w:rPr>
          <w:b w:val="0"/>
          <w:szCs w:val="22"/>
        </w:rPr>
        <w:t>application of the induced conversion guidance in Subtopic 470-20</w:t>
      </w:r>
      <w:r w:rsidR="00903765">
        <w:rPr>
          <w:b w:val="0"/>
          <w:szCs w:val="22"/>
        </w:rPr>
        <w:t xml:space="preserve"> for</w:t>
      </w:r>
      <w:r w:rsidR="00903765" w:rsidRPr="00903765">
        <w:rPr>
          <w:b w:val="0"/>
          <w:szCs w:val="22"/>
        </w:rPr>
        <w:t xml:space="preserve"> entities that settle convertible debt</w:t>
      </w:r>
      <w:r w:rsidR="00903765">
        <w:rPr>
          <w:b w:val="0"/>
          <w:szCs w:val="22"/>
        </w:rPr>
        <w:t xml:space="preserve"> </w:t>
      </w:r>
      <w:r w:rsidR="00903765" w:rsidRPr="00903765">
        <w:rPr>
          <w:b w:val="0"/>
          <w:szCs w:val="22"/>
        </w:rPr>
        <w:t>instruments for which the conversion privileges were changed to induce</w:t>
      </w:r>
      <w:r w:rsidR="00903765">
        <w:rPr>
          <w:b w:val="0"/>
          <w:szCs w:val="22"/>
        </w:rPr>
        <w:t xml:space="preserve"> </w:t>
      </w:r>
      <w:r w:rsidR="00903765" w:rsidRPr="00903765">
        <w:rPr>
          <w:b w:val="0"/>
          <w:szCs w:val="22"/>
        </w:rPr>
        <w:t>conversion.</w:t>
      </w:r>
      <w:r w:rsidR="00903765">
        <w:rPr>
          <w:b w:val="0"/>
          <w:szCs w:val="22"/>
        </w:rPr>
        <w:t xml:space="preserve"> Specifically, the ASU clarifies </w:t>
      </w:r>
      <w:r w:rsidR="00903765" w:rsidRPr="00903765">
        <w:rPr>
          <w:b w:val="0"/>
          <w:szCs w:val="22"/>
        </w:rPr>
        <w:t>how to determine whether a settlement</w:t>
      </w:r>
      <w:r w:rsidR="00903765">
        <w:rPr>
          <w:b w:val="0"/>
          <w:szCs w:val="22"/>
        </w:rPr>
        <w:t xml:space="preserve"> </w:t>
      </w:r>
      <w:r w:rsidR="00903765" w:rsidRPr="00903765">
        <w:rPr>
          <w:b w:val="0"/>
          <w:szCs w:val="22"/>
        </w:rPr>
        <w:t>of convertible debt (particularly, cash convertible instruments) at terms that</w:t>
      </w:r>
      <w:r w:rsidR="00903765">
        <w:rPr>
          <w:b w:val="0"/>
          <w:szCs w:val="22"/>
        </w:rPr>
        <w:t xml:space="preserve"> </w:t>
      </w:r>
      <w:r w:rsidR="00903765" w:rsidRPr="00903765">
        <w:rPr>
          <w:b w:val="0"/>
          <w:szCs w:val="22"/>
        </w:rPr>
        <w:t>differ from the original conversion terms should be accounted for under the</w:t>
      </w:r>
      <w:r w:rsidR="00903765">
        <w:rPr>
          <w:b w:val="0"/>
          <w:szCs w:val="22"/>
        </w:rPr>
        <w:t xml:space="preserve"> </w:t>
      </w:r>
      <w:r w:rsidR="00903765" w:rsidRPr="00903765">
        <w:rPr>
          <w:b w:val="0"/>
          <w:szCs w:val="22"/>
        </w:rPr>
        <w:t>induced conversion or extinguishment guidance.</w:t>
      </w:r>
      <w:r w:rsidR="00903765">
        <w:rPr>
          <w:b w:val="0"/>
          <w:szCs w:val="22"/>
        </w:rPr>
        <w:t xml:space="preserve"> </w:t>
      </w:r>
      <w:r w:rsidR="00903765" w:rsidRPr="00903765">
        <w:rPr>
          <w:b w:val="0"/>
          <w:szCs w:val="22"/>
        </w:rPr>
        <w:t xml:space="preserve">Under the </w:t>
      </w:r>
      <w:r w:rsidR="00903765">
        <w:rPr>
          <w:b w:val="0"/>
          <w:szCs w:val="22"/>
        </w:rPr>
        <w:t>ASU</w:t>
      </w:r>
      <w:r w:rsidR="00903765" w:rsidRPr="00903765">
        <w:rPr>
          <w:b w:val="0"/>
          <w:szCs w:val="22"/>
        </w:rPr>
        <w:t>, to account</w:t>
      </w:r>
      <w:r w:rsidR="00903765">
        <w:rPr>
          <w:b w:val="0"/>
          <w:szCs w:val="22"/>
        </w:rPr>
        <w:t xml:space="preserve"> </w:t>
      </w:r>
      <w:r w:rsidR="00903765" w:rsidRPr="00903765">
        <w:rPr>
          <w:b w:val="0"/>
          <w:szCs w:val="22"/>
        </w:rPr>
        <w:t>for a settlement of a convertible debt instrument as an induced conversion, an</w:t>
      </w:r>
      <w:r w:rsidR="00903765">
        <w:rPr>
          <w:b w:val="0"/>
          <w:szCs w:val="22"/>
        </w:rPr>
        <w:t xml:space="preserve"> </w:t>
      </w:r>
      <w:r w:rsidR="00903765" w:rsidRPr="00903765">
        <w:rPr>
          <w:b w:val="0"/>
          <w:szCs w:val="22"/>
        </w:rPr>
        <w:t>inducement offer is required to provide the debt holder with, at a minimum, the</w:t>
      </w:r>
      <w:r w:rsidR="00903765">
        <w:rPr>
          <w:b w:val="0"/>
          <w:szCs w:val="22"/>
        </w:rPr>
        <w:t xml:space="preserve"> </w:t>
      </w:r>
      <w:r w:rsidR="00903765" w:rsidRPr="00903765">
        <w:rPr>
          <w:b w:val="0"/>
          <w:szCs w:val="22"/>
        </w:rPr>
        <w:t>consideration (in form and amount) issuable under the conversion privileges</w:t>
      </w:r>
      <w:r w:rsidR="00903765">
        <w:rPr>
          <w:b w:val="0"/>
          <w:szCs w:val="22"/>
        </w:rPr>
        <w:t xml:space="preserve"> </w:t>
      </w:r>
      <w:r w:rsidR="00903765" w:rsidRPr="00903765">
        <w:rPr>
          <w:b w:val="0"/>
          <w:szCs w:val="22"/>
        </w:rPr>
        <w:t>provided in the terms of the instrument</w:t>
      </w:r>
      <w:r w:rsidR="001E6A4F" w:rsidRPr="00903765">
        <w:rPr>
          <w:b w:val="0"/>
          <w:szCs w:val="22"/>
        </w:rPr>
        <w:t>.</w:t>
      </w:r>
      <w:r w:rsidR="001E6A4F">
        <w:rPr>
          <w:b w:val="0"/>
          <w:szCs w:val="22"/>
        </w:rPr>
        <w:t xml:space="preserve"> </w:t>
      </w:r>
      <w:r w:rsidR="00A05F4D">
        <w:rPr>
          <w:b w:val="0"/>
          <w:szCs w:val="22"/>
        </w:rPr>
        <w:t xml:space="preserve">Note that under U.S. GAAP </w:t>
      </w:r>
      <w:r w:rsidR="008E056E">
        <w:rPr>
          <w:b w:val="0"/>
          <w:szCs w:val="22"/>
        </w:rPr>
        <w:t>a conversion is considered induced when a</w:t>
      </w:r>
      <w:r w:rsidR="00162928" w:rsidRPr="00162928">
        <w:rPr>
          <w:b w:val="0"/>
          <w:szCs w:val="22"/>
        </w:rPr>
        <w:t xml:space="preserve"> convertible debt </w:t>
      </w:r>
      <w:r w:rsidR="005A48DB">
        <w:rPr>
          <w:b w:val="0"/>
          <w:szCs w:val="22"/>
        </w:rPr>
        <w:t>instrument</w:t>
      </w:r>
      <w:r w:rsidR="008E056E">
        <w:rPr>
          <w:b w:val="0"/>
          <w:szCs w:val="22"/>
        </w:rPr>
        <w:t xml:space="preserve"> is converted</w:t>
      </w:r>
      <w:r w:rsidR="00162928" w:rsidRPr="00162928">
        <w:rPr>
          <w:b w:val="0"/>
          <w:szCs w:val="22"/>
        </w:rPr>
        <w:t xml:space="preserve"> pursuant to terms that reflect changes made by the </w:t>
      </w:r>
      <w:r w:rsidR="00F1291D">
        <w:rPr>
          <w:b w:val="0"/>
          <w:szCs w:val="22"/>
        </w:rPr>
        <w:t>issuer</w:t>
      </w:r>
      <w:r w:rsidR="00162928" w:rsidRPr="00162928">
        <w:rPr>
          <w:b w:val="0"/>
          <w:szCs w:val="22"/>
        </w:rPr>
        <w:t xml:space="preserve"> to the conversion privileges provided in the terms of the debt at issuance (including changes that involve the payment of consideration) for the purpose of inducing conversion.</w:t>
      </w:r>
    </w:p>
    <w:p w14:paraId="74DF4417" w14:textId="77777777" w:rsidR="00BB5B35" w:rsidRDefault="00BB5B35" w:rsidP="00F612D9">
      <w:pPr>
        <w:pStyle w:val="BodyText2"/>
        <w:rPr>
          <w:b w:val="0"/>
          <w:szCs w:val="22"/>
        </w:rPr>
      </w:pPr>
    </w:p>
    <w:p w14:paraId="460A20A5" w14:textId="69FEB2A1" w:rsidR="00BB5B35" w:rsidRDefault="00DC3022" w:rsidP="00F612D9">
      <w:pPr>
        <w:pStyle w:val="BodyText2"/>
        <w:rPr>
          <w:b w:val="0"/>
          <w:szCs w:val="22"/>
        </w:rPr>
      </w:pPr>
      <w:r w:rsidRPr="00DC3022">
        <w:rPr>
          <w:b w:val="0"/>
          <w:szCs w:val="22"/>
        </w:rPr>
        <w:t>ASU 2024-04 is focused on the accounting provisions for the issuer of debt and is not addressing holders of the debt instruments that receive consideration for induced conversions. Current guidance in SSAP No. 15—Debt requires recognition of an expense for the fair value of the additional consideration issued to induce conversion, which is consistent with the measurement guidance of current U.S. GAAP. NAIC staff noted that the majority of the guidance adopted by the ASU relates to paragraphs which had been previously rejected for statutory accounting purposes, however some of the language which pertains to the recognition of accepted inducement offers and the types of property which can be received from a convertible debt instruments have been recommended for adoption.  Additionally, this agenda item revises statutory guidance to clarify that the additional consideration provided by the inducement offer shall be recognized when the offer is accepted by the debt holder. Although this may slightly</w:t>
      </w:r>
      <w:r w:rsidR="00493BE1" w:rsidRPr="00493BE1">
        <w:rPr>
          <w:b w:val="0"/>
          <w:szCs w:val="22"/>
        </w:rPr>
        <w:t xml:space="preserve"> </w:t>
      </w:r>
      <w:r w:rsidR="00493BE1" w:rsidRPr="00DC3022">
        <w:rPr>
          <w:b w:val="0"/>
          <w:szCs w:val="22"/>
        </w:rPr>
        <w:t>defer</w:t>
      </w:r>
      <w:r w:rsidRPr="00DC3022">
        <w:rPr>
          <w:b w:val="0"/>
          <w:szCs w:val="22"/>
        </w:rPr>
        <w:t xml:space="preserve"> the recognition of the expense from what was in SSAP No. 15 (from when the inducement was issued to when the inducement was accepted), NAIC staff does not believe there is a regulatory reason to differ from U.S. GAAP on this guidance. These debt issuances are not expected to be prevalent within the insurance industry, and the timing of recognition is not expected to vary significantly.</w:t>
      </w:r>
    </w:p>
    <w:p w14:paraId="5D65791E" w14:textId="77777777" w:rsidR="00903765" w:rsidRPr="00016321" w:rsidRDefault="00903765" w:rsidP="00903765">
      <w:pPr>
        <w:pStyle w:val="BodyText2"/>
        <w:rPr>
          <w:b w:val="0"/>
          <w:szCs w:val="22"/>
        </w:rPr>
      </w:pPr>
    </w:p>
    <w:p w14:paraId="6C6B67AF" w14:textId="00FCC129" w:rsidR="002A1316" w:rsidRDefault="002A1316" w:rsidP="00B30CA0">
      <w:pPr>
        <w:pStyle w:val="BodyText2"/>
        <w:rPr>
          <w:bCs w:val="0"/>
          <w:szCs w:val="22"/>
        </w:rPr>
      </w:pPr>
      <w:r w:rsidRPr="00016321">
        <w:rPr>
          <w:bCs w:val="0"/>
          <w:szCs w:val="22"/>
        </w:rPr>
        <w:t>Existing Authoritative Literature:</w:t>
      </w:r>
    </w:p>
    <w:p w14:paraId="7B8B0208" w14:textId="1ED9D955" w:rsidR="00B52CDD" w:rsidRDefault="00B52CDD" w:rsidP="00B30CA0">
      <w:pPr>
        <w:pStyle w:val="BodyText2"/>
        <w:rPr>
          <w:bCs w:val="0"/>
          <w:szCs w:val="22"/>
        </w:rPr>
      </w:pPr>
    </w:p>
    <w:p w14:paraId="56EF8AD5" w14:textId="77777777" w:rsidR="00B52CDD" w:rsidRPr="00410466" w:rsidRDefault="00B52CDD" w:rsidP="00B52CDD">
      <w:pPr>
        <w:pStyle w:val="BodyText2"/>
        <w:numPr>
          <w:ilvl w:val="0"/>
          <w:numId w:val="26"/>
        </w:numPr>
        <w:rPr>
          <w:szCs w:val="22"/>
        </w:rPr>
      </w:pPr>
      <w:r w:rsidRPr="00410466">
        <w:rPr>
          <w:szCs w:val="22"/>
        </w:rPr>
        <w:t>Distinguishing Liabilities from Equity / Derivatives and Hedging:</w:t>
      </w:r>
    </w:p>
    <w:p w14:paraId="3C40510C" w14:textId="0246F6BC" w:rsidR="00B52CDD" w:rsidRDefault="00B52CDD" w:rsidP="00B30CA0">
      <w:pPr>
        <w:pStyle w:val="BodyText2"/>
        <w:rPr>
          <w:bCs w:val="0"/>
          <w:szCs w:val="22"/>
        </w:rPr>
      </w:pPr>
    </w:p>
    <w:p w14:paraId="506A7FAC" w14:textId="5EEBC2A6" w:rsidR="00B52CDD" w:rsidRDefault="00B52CDD" w:rsidP="00B52CDD">
      <w:pPr>
        <w:pStyle w:val="BodyText2"/>
        <w:rPr>
          <w:b w:val="0"/>
          <w:bCs w:val="0"/>
          <w:szCs w:val="22"/>
        </w:rPr>
      </w:pPr>
      <w:r w:rsidRPr="00B261F8">
        <w:rPr>
          <w:b w:val="0"/>
          <w:bCs w:val="0"/>
          <w:i/>
          <w:iCs/>
          <w:szCs w:val="22"/>
        </w:rPr>
        <w:t>SSAP No. 5—Liabilities, Contingencies and Impairments of Assets</w:t>
      </w:r>
      <w:r w:rsidRPr="00CB224E">
        <w:rPr>
          <w:b w:val="0"/>
          <w:bCs w:val="0"/>
          <w:szCs w:val="22"/>
        </w:rPr>
        <w:t xml:space="preserve"> defines</w:t>
      </w:r>
      <w:r>
        <w:rPr>
          <w:b w:val="0"/>
          <w:bCs w:val="0"/>
          <w:szCs w:val="22"/>
        </w:rPr>
        <w:t xml:space="preserve"> a liability with </w:t>
      </w:r>
      <w:r w:rsidR="00BA3E97">
        <w:rPr>
          <w:b w:val="0"/>
          <w:bCs w:val="0"/>
          <w:szCs w:val="22"/>
        </w:rPr>
        <w:t>characteristics of both a liabilities and equity</w:t>
      </w:r>
      <w:r>
        <w:rPr>
          <w:b w:val="0"/>
          <w:bCs w:val="0"/>
          <w:szCs w:val="22"/>
        </w:rPr>
        <w:t>:</w:t>
      </w:r>
    </w:p>
    <w:p w14:paraId="58D49AAA" w14:textId="77777777" w:rsidR="00903765" w:rsidRDefault="00903765" w:rsidP="00B52CDD">
      <w:pPr>
        <w:pStyle w:val="BodyText2"/>
        <w:ind w:firstLine="720"/>
        <w:rPr>
          <w:rFonts w:ascii="Arial" w:hAnsi="Arial" w:cs="Arial"/>
          <w:sz w:val="20"/>
        </w:rPr>
      </w:pPr>
    </w:p>
    <w:p w14:paraId="7E9C92DF" w14:textId="3783DD7B" w:rsidR="00B52CDD" w:rsidRPr="00903765" w:rsidRDefault="00B52CDD" w:rsidP="00B52CDD">
      <w:pPr>
        <w:pStyle w:val="BodyText2"/>
        <w:ind w:firstLine="720"/>
        <w:rPr>
          <w:rFonts w:ascii="Arial" w:hAnsi="Arial" w:cs="Arial"/>
          <w:sz w:val="20"/>
        </w:rPr>
      </w:pPr>
      <w:r w:rsidRPr="00DA6D8B">
        <w:rPr>
          <w:rFonts w:ascii="Arial" w:hAnsi="Arial" w:cs="Arial"/>
          <w:sz w:val="20"/>
        </w:rPr>
        <w:t>Fina</w:t>
      </w:r>
      <w:r w:rsidRPr="00903765">
        <w:rPr>
          <w:rFonts w:ascii="Arial" w:hAnsi="Arial" w:cs="Arial"/>
          <w:sz w:val="20"/>
        </w:rPr>
        <w:t>ncial Instruments with Characteristics of both Liabilities and Equity</w:t>
      </w:r>
    </w:p>
    <w:p w14:paraId="57BB64F4" w14:textId="77777777" w:rsidR="00B52CDD" w:rsidRPr="00903765" w:rsidRDefault="00B52CDD" w:rsidP="00B52CDD">
      <w:pPr>
        <w:pStyle w:val="BodyText2"/>
        <w:rPr>
          <w:rFonts w:ascii="Arial" w:hAnsi="Arial" w:cs="Arial"/>
          <w:b w:val="0"/>
          <w:bCs w:val="0"/>
          <w:sz w:val="20"/>
        </w:rPr>
      </w:pPr>
    </w:p>
    <w:p w14:paraId="4B1CCCDE" w14:textId="77777777" w:rsidR="00B52CDD" w:rsidRPr="00903765" w:rsidRDefault="00B52CDD" w:rsidP="00903765">
      <w:pPr>
        <w:pStyle w:val="BodyText2"/>
        <w:numPr>
          <w:ilvl w:val="0"/>
          <w:numId w:val="28"/>
        </w:numPr>
        <w:ind w:left="720" w:firstLine="0"/>
        <w:rPr>
          <w:rFonts w:ascii="Arial" w:hAnsi="Arial" w:cs="Arial"/>
          <w:b w:val="0"/>
          <w:bCs w:val="0"/>
          <w:sz w:val="20"/>
        </w:rPr>
      </w:pPr>
      <w:r w:rsidRPr="00903765">
        <w:rPr>
          <w:rFonts w:ascii="Arial" w:hAnsi="Arial" w:cs="Arial"/>
          <w:b w:val="0"/>
          <w:bCs w:val="0"/>
          <w:sz w:val="20"/>
        </w:rPr>
        <w:t>Issued, free-standing financial instruments with characteristics of both liability and equity shall be reported as a liability to the extent the instruments embodies an unconditional obligation of the issuer. (Pursuant to SSAP No. 86, embedded features in derivative contracts shall not be separated from the host contract for separate recognition.) Free-standing financial instruments that meet any of the criteria below meet the definition of a liability:</w:t>
      </w:r>
    </w:p>
    <w:p w14:paraId="2AEC2D87" w14:textId="77777777" w:rsidR="00B52CDD" w:rsidRPr="00903765" w:rsidRDefault="00B52CDD" w:rsidP="00B52CDD">
      <w:pPr>
        <w:pStyle w:val="BodyText2"/>
        <w:ind w:left="360"/>
        <w:rPr>
          <w:rFonts w:ascii="Arial" w:hAnsi="Arial" w:cs="Arial"/>
          <w:b w:val="0"/>
          <w:bCs w:val="0"/>
          <w:sz w:val="20"/>
        </w:rPr>
      </w:pPr>
    </w:p>
    <w:p w14:paraId="419B5575" w14:textId="77777777" w:rsidR="00B52CDD" w:rsidRPr="00903765" w:rsidRDefault="00B52CDD" w:rsidP="00B52CDD">
      <w:pPr>
        <w:pStyle w:val="BodyText2"/>
        <w:numPr>
          <w:ilvl w:val="0"/>
          <w:numId w:val="29"/>
        </w:numPr>
        <w:ind w:left="2160" w:hanging="720"/>
        <w:rPr>
          <w:rFonts w:ascii="Arial" w:hAnsi="Arial" w:cs="Arial"/>
          <w:b w:val="0"/>
          <w:bCs w:val="0"/>
          <w:sz w:val="20"/>
        </w:rPr>
      </w:pPr>
      <w:r w:rsidRPr="00903765">
        <w:rPr>
          <w:rFonts w:ascii="Arial" w:hAnsi="Arial" w:cs="Arial"/>
          <w:b w:val="0"/>
          <w:bCs w:val="0"/>
          <w:sz w:val="20"/>
        </w:rPr>
        <w:t xml:space="preserve">A </w:t>
      </w:r>
      <w:r w:rsidRPr="00903765">
        <w:rPr>
          <w:rFonts w:ascii="Arial" w:hAnsi="Arial" w:cs="Arial"/>
          <w:b w:val="0"/>
          <w:bCs w:val="0"/>
          <w:color w:val="000000"/>
          <w:sz w:val="20"/>
          <w:shd w:val="clear" w:color="auto" w:fill="FFFFFF"/>
        </w:rPr>
        <w:t>mandatorily redeemable financial instrument shall be classified as a liability unless the redemption is required to occur only upon the liquidation or termination of the issuing reporting entity.</w:t>
      </w:r>
      <w:r w:rsidRPr="00903765">
        <w:rPr>
          <w:rFonts w:ascii="Arial" w:hAnsi="Arial" w:cs="Arial"/>
          <w:b w:val="0"/>
          <w:bCs w:val="0"/>
          <w:sz w:val="20"/>
        </w:rPr>
        <w:t xml:space="preserve"> </w:t>
      </w:r>
    </w:p>
    <w:p w14:paraId="7F2A32EE" w14:textId="77777777" w:rsidR="00B52CDD" w:rsidRPr="00903765" w:rsidRDefault="00B52CDD" w:rsidP="00B52CDD">
      <w:pPr>
        <w:pStyle w:val="BodyText2"/>
        <w:ind w:left="2160" w:hanging="720"/>
        <w:rPr>
          <w:rFonts w:ascii="Arial" w:hAnsi="Arial" w:cs="Arial"/>
          <w:b w:val="0"/>
          <w:bCs w:val="0"/>
          <w:sz w:val="20"/>
        </w:rPr>
      </w:pPr>
    </w:p>
    <w:p w14:paraId="10F0D4F7" w14:textId="77777777" w:rsidR="00B52CDD" w:rsidRPr="00903765" w:rsidRDefault="00B52CDD" w:rsidP="00B52CDD">
      <w:pPr>
        <w:pStyle w:val="BodyText2"/>
        <w:numPr>
          <w:ilvl w:val="0"/>
          <w:numId w:val="29"/>
        </w:numPr>
        <w:ind w:left="2160" w:hanging="720"/>
        <w:rPr>
          <w:rFonts w:ascii="Arial" w:hAnsi="Arial" w:cs="Arial"/>
          <w:b w:val="0"/>
          <w:bCs w:val="0"/>
          <w:sz w:val="20"/>
        </w:rPr>
      </w:pPr>
      <w:r w:rsidRPr="00903765">
        <w:rPr>
          <w:rFonts w:ascii="Arial" w:hAnsi="Arial" w:cs="Arial"/>
          <w:b w:val="0"/>
          <w:bCs w:val="0"/>
          <w:sz w:val="20"/>
        </w:rPr>
        <w:t xml:space="preserve">A financial instrument, other than an outstanding share, that at inception both 1) embodies an obligation to repurchase the issuer’s equity shares or is indexed to such an obligation and 2) requires or may require the issuer to settle the obligation by transferring assets. </w:t>
      </w:r>
    </w:p>
    <w:p w14:paraId="0226CEFE" w14:textId="77777777" w:rsidR="00B52CDD" w:rsidRPr="00903765" w:rsidRDefault="00B52CDD" w:rsidP="00B52CDD">
      <w:pPr>
        <w:pStyle w:val="ListParagraph"/>
        <w:ind w:left="2160" w:hanging="720"/>
        <w:rPr>
          <w:rFonts w:ascii="Arial" w:hAnsi="Arial" w:cs="Arial"/>
          <w:b/>
          <w:bCs/>
          <w:sz w:val="20"/>
        </w:rPr>
      </w:pPr>
    </w:p>
    <w:p w14:paraId="25DF8FC9" w14:textId="77777777" w:rsidR="00B52CDD" w:rsidRPr="00903765" w:rsidRDefault="00B52CDD" w:rsidP="00B52CDD">
      <w:pPr>
        <w:pStyle w:val="BodyText2"/>
        <w:numPr>
          <w:ilvl w:val="0"/>
          <w:numId w:val="29"/>
        </w:numPr>
        <w:ind w:left="2160" w:hanging="720"/>
        <w:rPr>
          <w:rFonts w:ascii="Arial" w:hAnsi="Arial" w:cs="Arial"/>
          <w:b w:val="0"/>
          <w:bCs w:val="0"/>
          <w:sz w:val="20"/>
        </w:rPr>
      </w:pPr>
      <w:r w:rsidRPr="00903765">
        <w:rPr>
          <w:rFonts w:ascii="Arial" w:hAnsi="Arial" w:cs="Arial"/>
          <w:b w:val="0"/>
          <w:bCs w:val="0"/>
          <w:color w:val="000000"/>
          <w:sz w:val="20"/>
          <w:shd w:val="clear" w:color="auto" w:fill="FFFFFF"/>
        </w:rPr>
        <w:t>Obligations</w:t>
      </w:r>
      <w:r w:rsidRPr="00903765">
        <w:rPr>
          <w:rFonts w:ascii="Arial" w:hAnsi="Arial" w:cs="Arial"/>
          <w:b w:val="0"/>
          <w:bCs w:val="0"/>
          <w:sz w:val="20"/>
        </w:rPr>
        <w:t xml:space="preserve"> that permit the holder to require the issuer to transfer assets.</w:t>
      </w:r>
    </w:p>
    <w:p w14:paraId="0C9BDDA1" w14:textId="77777777" w:rsidR="00B52CDD" w:rsidRPr="00903765" w:rsidRDefault="00B52CDD" w:rsidP="00B52CDD">
      <w:pPr>
        <w:pStyle w:val="ListParagraph"/>
        <w:ind w:left="2160" w:hanging="720"/>
        <w:rPr>
          <w:rFonts w:ascii="Arial" w:hAnsi="Arial" w:cs="Arial"/>
          <w:b/>
          <w:bCs/>
          <w:sz w:val="20"/>
          <w:szCs w:val="20"/>
        </w:rPr>
      </w:pPr>
    </w:p>
    <w:p w14:paraId="5292182B" w14:textId="77777777" w:rsidR="00B52CDD" w:rsidRPr="00903765" w:rsidRDefault="00B52CDD" w:rsidP="00B52CDD">
      <w:pPr>
        <w:pStyle w:val="BodyText2"/>
        <w:numPr>
          <w:ilvl w:val="0"/>
          <w:numId w:val="29"/>
        </w:numPr>
        <w:ind w:left="2160" w:hanging="720"/>
        <w:rPr>
          <w:rFonts w:ascii="Arial" w:hAnsi="Arial" w:cs="Arial"/>
          <w:b w:val="0"/>
          <w:bCs w:val="0"/>
          <w:sz w:val="20"/>
        </w:rPr>
      </w:pPr>
      <w:r w:rsidRPr="00903765">
        <w:rPr>
          <w:rFonts w:ascii="Arial" w:hAnsi="Arial" w:cs="Arial"/>
          <w:b w:val="0"/>
          <w:bCs w:val="0"/>
          <w:sz w:val="20"/>
        </w:rPr>
        <w:t xml:space="preserve">A financial instrument is a liability if the issuer must settle the obligation by issuing a </w:t>
      </w:r>
      <w:r w:rsidRPr="00903765">
        <w:rPr>
          <w:rFonts w:ascii="Arial" w:hAnsi="Arial" w:cs="Arial"/>
          <w:b w:val="0"/>
          <w:bCs w:val="0"/>
          <w:color w:val="000000"/>
          <w:sz w:val="20"/>
          <w:shd w:val="clear" w:color="auto" w:fill="FFFFFF"/>
        </w:rPr>
        <w:t>variable</w:t>
      </w:r>
      <w:r w:rsidRPr="00903765">
        <w:rPr>
          <w:rFonts w:ascii="Arial" w:hAnsi="Arial" w:cs="Arial"/>
          <w:b w:val="0"/>
          <w:bCs w:val="0"/>
          <w:sz w:val="20"/>
        </w:rPr>
        <w:t xml:space="preserve"> number of its equity shares and the obligation’s monetary value is based solely or predominantly on: 1) a fixed monetary amount, 2) variation in something other than the fair value of the issuer’s equity shares, or 3) variations inversely related to changes in the fair value of the issuer’s equity shares. </w:t>
      </w:r>
    </w:p>
    <w:p w14:paraId="49B609AE" w14:textId="77777777" w:rsidR="00B52CDD" w:rsidRPr="00903765" w:rsidRDefault="00B52CDD" w:rsidP="00B52CDD">
      <w:pPr>
        <w:pStyle w:val="ListParagraph"/>
        <w:ind w:left="2160" w:hanging="720"/>
        <w:rPr>
          <w:rFonts w:ascii="Arial" w:hAnsi="Arial" w:cs="Arial"/>
          <w:sz w:val="20"/>
          <w:szCs w:val="20"/>
        </w:rPr>
      </w:pPr>
    </w:p>
    <w:p w14:paraId="679E2CCE" w14:textId="77777777" w:rsidR="00B52CDD" w:rsidRPr="00903765" w:rsidRDefault="00B52CDD" w:rsidP="00B52CDD">
      <w:pPr>
        <w:pStyle w:val="BodyText2"/>
        <w:numPr>
          <w:ilvl w:val="0"/>
          <w:numId w:val="29"/>
        </w:numPr>
        <w:ind w:left="2160" w:hanging="720"/>
        <w:rPr>
          <w:rFonts w:ascii="Arial" w:hAnsi="Arial" w:cs="Arial"/>
          <w:b w:val="0"/>
          <w:bCs w:val="0"/>
          <w:sz w:val="20"/>
        </w:rPr>
      </w:pPr>
      <w:r w:rsidRPr="00903765">
        <w:rPr>
          <w:rFonts w:ascii="Arial" w:hAnsi="Arial" w:cs="Arial"/>
          <w:b w:val="0"/>
          <w:bCs w:val="0"/>
          <w:sz w:val="20"/>
        </w:rPr>
        <w:t xml:space="preserve">Instruments in which the counterparty (holder) is not exposed to the risks and benefits that are </w:t>
      </w:r>
      <w:proofErr w:type="gramStart"/>
      <w:r w:rsidRPr="00903765">
        <w:rPr>
          <w:rFonts w:ascii="Arial" w:hAnsi="Arial" w:cs="Arial"/>
          <w:b w:val="0"/>
          <w:bCs w:val="0"/>
          <w:sz w:val="20"/>
        </w:rPr>
        <w:t>similar to</w:t>
      </w:r>
      <w:proofErr w:type="gramEnd"/>
      <w:r w:rsidRPr="00903765">
        <w:rPr>
          <w:rFonts w:ascii="Arial" w:hAnsi="Arial" w:cs="Arial"/>
          <w:b w:val="0"/>
          <w:bCs w:val="0"/>
          <w:sz w:val="20"/>
        </w:rPr>
        <w:t xml:space="preserve"> those of a holder of an outstanding share of the entity’s equity shall be classified as a liability. </w:t>
      </w:r>
    </w:p>
    <w:p w14:paraId="3A29B773" w14:textId="77777777" w:rsidR="00B52CDD" w:rsidRPr="00903765" w:rsidRDefault="00B52CDD" w:rsidP="00B52CDD">
      <w:pPr>
        <w:pStyle w:val="BodyText2"/>
        <w:ind w:left="720"/>
        <w:rPr>
          <w:rFonts w:ascii="Arial" w:hAnsi="Arial" w:cs="Arial"/>
          <w:b w:val="0"/>
          <w:bCs w:val="0"/>
          <w:sz w:val="20"/>
        </w:rPr>
      </w:pPr>
    </w:p>
    <w:p w14:paraId="6D6F7DBB" w14:textId="77777777" w:rsidR="00B52CDD" w:rsidRPr="00903765" w:rsidRDefault="00B52CDD" w:rsidP="00B52CDD">
      <w:pPr>
        <w:pStyle w:val="BodyText2"/>
        <w:numPr>
          <w:ilvl w:val="0"/>
          <w:numId w:val="28"/>
        </w:numPr>
        <w:ind w:left="720" w:firstLine="0"/>
        <w:rPr>
          <w:rFonts w:ascii="Arial" w:hAnsi="Arial" w:cs="Arial"/>
          <w:b w:val="0"/>
          <w:bCs w:val="0"/>
          <w:sz w:val="20"/>
        </w:rPr>
      </w:pPr>
      <w:r w:rsidRPr="00903765">
        <w:rPr>
          <w:rFonts w:ascii="Arial" w:hAnsi="Arial" w:cs="Arial"/>
          <w:b w:val="0"/>
          <w:bCs w:val="0"/>
          <w:sz w:val="20"/>
        </w:rPr>
        <w:t xml:space="preserve">If </w:t>
      </w:r>
      <w:r w:rsidRPr="00903765">
        <w:rPr>
          <w:rFonts w:ascii="Arial" w:hAnsi="Arial" w:cs="Arial"/>
          <w:b w:val="0"/>
          <w:bCs w:val="0"/>
          <w:color w:val="000000"/>
          <w:sz w:val="20"/>
          <w:shd w:val="clear" w:color="auto" w:fill="FFFFFF"/>
        </w:rPr>
        <w:t>a free-standing financial instrument will be redeemed only upon the occurrence of a conditional event, redemption of that instrument is conditional and, therefore, the instrument does not meet the definition of mandatorily redeemable financial instrument. However, that financial instrument shall be assessed each reporting period to determine whether circumstances have changed such that the instrument meets the definition of a mandatorily redeemable instrument (that is, the event is no longer conditional). If the event has occurred, the condition is resolved, or the event has become certain to occur, the financial instrument shall be reclassified as a liability.</w:t>
      </w:r>
    </w:p>
    <w:p w14:paraId="69376FA9" w14:textId="77777777" w:rsidR="00B52CDD" w:rsidRPr="00903765" w:rsidRDefault="00B52CDD" w:rsidP="00B52CDD">
      <w:pPr>
        <w:pStyle w:val="BodyText2"/>
        <w:ind w:left="720"/>
        <w:rPr>
          <w:rFonts w:ascii="Arial" w:hAnsi="Arial" w:cs="Arial"/>
          <w:sz w:val="20"/>
        </w:rPr>
      </w:pPr>
    </w:p>
    <w:p w14:paraId="0EC382A2" w14:textId="77777777" w:rsidR="00B52CDD" w:rsidRPr="00903765" w:rsidRDefault="00B52CDD" w:rsidP="00C94F67">
      <w:pPr>
        <w:pStyle w:val="BodyText2"/>
        <w:numPr>
          <w:ilvl w:val="0"/>
          <w:numId w:val="28"/>
        </w:numPr>
        <w:ind w:left="720" w:firstLine="0"/>
        <w:rPr>
          <w:rFonts w:ascii="Arial" w:hAnsi="Arial" w:cs="Arial"/>
          <w:b w:val="0"/>
          <w:bCs w:val="0"/>
          <w:sz w:val="20"/>
        </w:rPr>
      </w:pPr>
      <w:r w:rsidRPr="00903765">
        <w:rPr>
          <w:rFonts w:ascii="Arial" w:hAnsi="Arial" w:cs="Arial"/>
          <w:b w:val="0"/>
          <w:bCs w:val="0"/>
          <w:sz w:val="20"/>
        </w:rPr>
        <w:t>The classification of a free-standing financial instrument as a liability or equity shall only apply to the instrument issuer. Holders or purchasers of such instruments shall refer to the appropriate investment statement for valuation and reporting.</w:t>
      </w:r>
    </w:p>
    <w:p w14:paraId="684EF8A3" w14:textId="38A57F6C" w:rsidR="00B52CDD" w:rsidRDefault="00B52CDD" w:rsidP="00C94F67">
      <w:pPr>
        <w:pStyle w:val="BodyText2"/>
        <w:rPr>
          <w:b w:val="0"/>
          <w:bCs w:val="0"/>
          <w:szCs w:val="22"/>
        </w:rPr>
      </w:pPr>
    </w:p>
    <w:p w14:paraId="122AA9BF" w14:textId="3A0057A7" w:rsidR="008907A9" w:rsidRDefault="008907A9" w:rsidP="008907A9">
      <w:pPr>
        <w:pStyle w:val="BodyText2"/>
        <w:rPr>
          <w:b w:val="0"/>
          <w:bCs w:val="0"/>
          <w:szCs w:val="22"/>
        </w:rPr>
      </w:pPr>
      <w:r w:rsidRPr="00B261F8">
        <w:rPr>
          <w:b w:val="0"/>
          <w:bCs w:val="0"/>
          <w:i/>
          <w:iCs/>
          <w:szCs w:val="22"/>
        </w:rPr>
        <w:t xml:space="preserve">SSAP No. </w:t>
      </w:r>
      <w:r w:rsidR="00BA3E97">
        <w:rPr>
          <w:b w:val="0"/>
          <w:bCs w:val="0"/>
          <w:i/>
          <w:iCs/>
          <w:szCs w:val="22"/>
        </w:rPr>
        <w:t>1</w:t>
      </w:r>
      <w:r w:rsidRPr="00B261F8">
        <w:rPr>
          <w:b w:val="0"/>
          <w:bCs w:val="0"/>
          <w:i/>
          <w:iCs/>
          <w:szCs w:val="22"/>
        </w:rPr>
        <w:t>5—</w:t>
      </w:r>
      <w:r w:rsidR="00BA3E97" w:rsidRPr="00BA3E97">
        <w:rPr>
          <w:b w:val="0"/>
          <w:bCs w:val="0"/>
          <w:i/>
          <w:iCs/>
          <w:szCs w:val="22"/>
        </w:rPr>
        <w:t>Debt and Holding Company Obligations</w:t>
      </w:r>
      <w:r w:rsidR="00BA3E97">
        <w:rPr>
          <w:b w:val="0"/>
          <w:bCs w:val="0"/>
          <w:i/>
          <w:iCs/>
          <w:szCs w:val="22"/>
        </w:rPr>
        <w:t xml:space="preserve"> </w:t>
      </w:r>
      <w:r w:rsidR="006B3776">
        <w:rPr>
          <w:b w:val="0"/>
          <w:bCs w:val="0"/>
          <w:szCs w:val="22"/>
        </w:rPr>
        <w:t>provide</w:t>
      </w:r>
      <w:r w:rsidR="00D165D8">
        <w:rPr>
          <w:b w:val="0"/>
          <w:bCs w:val="0"/>
          <w:szCs w:val="22"/>
        </w:rPr>
        <w:t>s</w:t>
      </w:r>
      <w:r w:rsidR="006B3776">
        <w:rPr>
          <w:b w:val="0"/>
          <w:bCs w:val="0"/>
          <w:szCs w:val="22"/>
        </w:rPr>
        <w:t xml:space="preserve"> guidance on convertible debt </w:t>
      </w:r>
      <w:r w:rsidR="00423AF7">
        <w:rPr>
          <w:b w:val="0"/>
          <w:bCs w:val="0"/>
          <w:szCs w:val="22"/>
        </w:rPr>
        <w:t>with an induced conversion</w:t>
      </w:r>
      <w:r>
        <w:rPr>
          <w:b w:val="0"/>
          <w:bCs w:val="0"/>
          <w:szCs w:val="22"/>
        </w:rPr>
        <w:t>:</w:t>
      </w:r>
    </w:p>
    <w:p w14:paraId="09BECD98" w14:textId="77777777" w:rsidR="008907A9" w:rsidRDefault="008907A9" w:rsidP="008907A9">
      <w:pPr>
        <w:pStyle w:val="BodyText2"/>
        <w:ind w:firstLine="720"/>
        <w:rPr>
          <w:rFonts w:ascii="Arial" w:hAnsi="Arial" w:cs="Arial"/>
          <w:sz w:val="20"/>
        </w:rPr>
      </w:pPr>
    </w:p>
    <w:p w14:paraId="77E20573" w14:textId="08571CD2" w:rsidR="008907A9" w:rsidRPr="00903765" w:rsidRDefault="006B3776" w:rsidP="008907A9">
      <w:pPr>
        <w:pStyle w:val="BodyText2"/>
        <w:ind w:firstLine="720"/>
        <w:rPr>
          <w:rFonts w:ascii="Arial" w:hAnsi="Arial" w:cs="Arial"/>
          <w:sz w:val="20"/>
        </w:rPr>
      </w:pPr>
      <w:r>
        <w:rPr>
          <w:rFonts w:ascii="Arial" w:hAnsi="Arial" w:cs="Arial"/>
          <w:sz w:val="20"/>
        </w:rPr>
        <w:t>Debt</w:t>
      </w:r>
    </w:p>
    <w:p w14:paraId="34F806B0" w14:textId="77777777" w:rsidR="008907A9" w:rsidRPr="00903765" w:rsidRDefault="008907A9" w:rsidP="008907A9">
      <w:pPr>
        <w:pStyle w:val="BodyText2"/>
        <w:rPr>
          <w:rFonts w:ascii="Arial" w:hAnsi="Arial" w:cs="Arial"/>
          <w:b w:val="0"/>
          <w:bCs w:val="0"/>
          <w:sz w:val="20"/>
        </w:rPr>
      </w:pPr>
    </w:p>
    <w:p w14:paraId="2A2555CC" w14:textId="14F73E24" w:rsidR="008907A9" w:rsidRPr="00903765" w:rsidRDefault="00086B03" w:rsidP="00086B03">
      <w:pPr>
        <w:pStyle w:val="BodyText2"/>
        <w:numPr>
          <w:ilvl w:val="0"/>
          <w:numId w:val="35"/>
        </w:numPr>
        <w:ind w:left="720" w:firstLine="0"/>
        <w:rPr>
          <w:rFonts w:ascii="Arial" w:hAnsi="Arial" w:cs="Arial"/>
          <w:b w:val="0"/>
          <w:bCs w:val="0"/>
          <w:sz w:val="20"/>
        </w:rPr>
      </w:pPr>
      <w:r w:rsidRPr="00086B03">
        <w:rPr>
          <w:rFonts w:ascii="Arial" w:hAnsi="Arial" w:cs="Arial"/>
          <w:b w:val="0"/>
          <w:bCs w:val="0"/>
          <w:sz w:val="20"/>
        </w:rPr>
        <w:t xml:space="preserve">Convertible debt securities that are convertible into common stock of the issuer or an affiliated company at a specified price at the option of the holder and which are sold at a price not significantly </w:t>
      </w:r>
      <w:proofErr w:type="gramStart"/>
      <w:r w:rsidRPr="00086B03">
        <w:rPr>
          <w:rFonts w:ascii="Arial" w:hAnsi="Arial" w:cs="Arial"/>
          <w:b w:val="0"/>
          <w:bCs w:val="0"/>
          <w:sz w:val="20"/>
        </w:rPr>
        <w:t>in excess of</w:t>
      </w:r>
      <w:proofErr w:type="gramEnd"/>
      <w:r w:rsidRPr="00086B03">
        <w:rPr>
          <w:rFonts w:ascii="Arial" w:hAnsi="Arial" w:cs="Arial"/>
          <w:b w:val="0"/>
          <w:bCs w:val="0"/>
          <w:sz w:val="20"/>
        </w:rPr>
        <w:t xml:space="preserve"> the face amount shall be accounted for solely as debt at the time of issuance. An expense shall be recognized, equal to the fair value of additional securities granted or other consideration issued to induce conversion </w:t>
      </w:r>
      <w:proofErr w:type="gramStart"/>
      <w:r w:rsidRPr="00086B03">
        <w:rPr>
          <w:rFonts w:ascii="Arial" w:hAnsi="Arial" w:cs="Arial"/>
          <w:b w:val="0"/>
          <w:bCs w:val="0"/>
          <w:sz w:val="20"/>
        </w:rPr>
        <w:t>subsequent to</w:t>
      </w:r>
      <w:proofErr w:type="gramEnd"/>
      <w:r w:rsidRPr="00086B03">
        <w:rPr>
          <w:rFonts w:ascii="Arial" w:hAnsi="Arial" w:cs="Arial"/>
          <w:b w:val="0"/>
          <w:bCs w:val="0"/>
          <w:sz w:val="20"/>
        </w:rPr>
        <w:t xml:space="preserve"> the issuance of convertible debt securities. This guidance applies regardless of who initiates the offer, the debt holder or the debtor, and whether the offer applies to all debt holders.</w:t>
      </w:r>
    </w:p>
    <w:p w14:paraId="7303EE77" w14:textId="77777777" w:rsidR="008907A9" w:rsidRDefault="008907A9" w:rsidP="00C94F67">
      <w:pPr>
        <w:pStyle w:val="BodyText2"/>
        <w:rPr>
          <w:b w:val="0"/>
          <w:bCs w:val="0"/>
          <w:szCs w:val="22"/>
        </w:rPr>
      </w:pPr>
    </w:p>
    <w:p w14:paraId="0B6541F6" w14:textId="77777777" w:rsidR="00F302DB"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p>
    <w:p w14:paraId="5C4BF82D" w14:textId="6E3F623C" w:rsidR="005C6FC9" w:rsidRPr="00016321" w:rsidRDefault="00F302DB" w:rsidP="00B30CA0">
      <w:pPr>
        <w:pStyle w:val="BodyText2"/>
        <w:rPr>
          <w:szCs w:val="22"/>
        </w:rPr>
      </w:pPr>
      <w:r>
        <w:rPr>
          <w:b w:val="0"/>
          <w:szCs w:val="22"/>
        </w:rPr>
        <w:t>In March of 2020, the</w:t>
      </w:r>
      <w:r w:rsidR="00884A13">
        <w:rPr>
          <w:b w:val="0"/>
          <w:szCs w:val="22"/>
        </w:rPr>
        <w:t xml:space="preserve"> Working Group addressed </w:t>
      </w:r>
      <w:r>
        <w:rPr>
          <w:b w:val="0"/>
          <w:szCs w:val="22"/>
        </w:rPr>
        <w:t xml:space="preserve">a </w:t>
      </w:r>
      <w:r w:rsidR="00884A13">
        <w:rPr>
          <w:b w:val="0"/>
          <w:szCs w:val="22"/>
        </w:rPr>
        <w:t xml:space="preserve">similar issue </w:t>
      </w:r>
      <w:r w:rsidR="00F53835">
        <w:rPr>
          <w:b w:val="0"/>
          <w:szCs w:val="22"/>
        </w:rPr>
        <w:t>with</w:t>
      </w:r>
      <w:r w:rsidR="00884A13">
        <w:rPr>
          <w:b w:val="0"/>
          <w:szCs w:val="22"/>
        </w:rPr>
        <w:t xml:space="preserve"> agenda item </w:t>
      </w:r>
      <w:r>
        <w:rPr>
          <w:b w:val="0"/>
          <w:szCs w:val="22"/>
        </w:rPr>
        <w:t>2019-43</w:t>
      </w:r>
      <w:r w:rsidR="008C12C0">
        <w:rPr>
          <w:b w:val="0"/>
          <w:szCs w:val="22"/>
        </w:rPr>
        <w:t>, which reject</w:t>
      </w:r>
      <w:r w:rsidR="00D20E42">
        <w:rPr>
          <w:b w:val="0"/>
          <w:szCs w:val="22"/>
        </w:rPr>
        <w:t>ed</w:t>
      </w:r>
      <w:r w:rsidR="008C12C0">
        <w:rPr>
          <w:b w:val="0"/>
          <w:szCs w:val="22"/>
        </w:rPr>
        <w:t xml:space="preserve"> </w:t>
      </w:r>
      <w:r w:rsidR="008C12C0" w:rsidRPr="00F47F25">
        <w:rPr>
          <w:b w:val="0"/>
          <w:i/>
          <w:iCs/>
          <w:szCs w:val="22"/>
        </w:rPr>
        <w:t>ASU 2017-11, Earning Per Share, Distinguishing Liabilities from Equity, Derivatives &amp; Hedging</w:t>
      </w:r>
      <w:r w:rsidR="008C12C0" w:rsidRPr="008C12C0">
        <w:rPr>
          <w:b w:val="0"/>
          <w:szCs w:val="22"/>
        </w:rPr>
        <w:t xml:space="preserve"> </w:t>
      </w:r>
      <w:r w:rsidR="008C12C0">
        <w:rPr>
          <w:b w:val="0"/>
          <w:szCs w:val="22"/>
        </w:rPr>
        <w:t xml:space="preserve">and </w:t>
      </w:r>
      <w:r w:rsidR="00884A13">
        <w:rPr>
          <w:b w:val="0"/>
          <w:szCs w:val="22"/>
        </w:rPr>
        <w:t xml:space="preserve">adopted </w:t>
      </w:r>
      <w:r w:rsidR="00D20E42" w:rsidRPr="00D20E42">
        <w:rPr>
          <w:b w:val="0"/>
          <w:szCs w:val="22"/>
        </w:rPr>
        <w:t>guidance into SSAP No. 5 and SSAP No. 72 for when certain freestanding instruments shall be recognized as liabilities and not as equity.</w:t>
      </w:r>
    </w:p>
    <w:p w14:paraId="7044CD15" w14:textId="77777777" w:rsidR="00A202AF" w:rsidRDefault="00A202AF" w:rsidP="00706B68">
      <w:pPr>
        <w:pStyle w:val="BodyText2"/>
        <w:rPr>
          <w:rFonts w:eastAsia="MS Mincho"/>
          <w:b w:val="0"/>
          <w:szCs w:val="22"/>
          <w:lang w:eastAsia="ja-JP"/>
        </w:rPr>
      </w:pPr>
    </w:p>
    <w:p w14:paraId="3DB97914" w14:textId="2B57A28D" w:rsidR="00F302DB" w:rsidRPr="00016321" w:rsidRDefault="00F302DB" w:rsidP="00706B68">
      <w:pPr>
        <w:pStyle w:val="BodyText2"/>
        <w:rPr>
          <w:rFonts w:eastAsia="MS Mincho"/>
          <w:b w:val="0"/>
          <w:szCs w:val="22"/>
          <w:lang w:eastAsia="ja-JP"/>
        </w:rPr>
      </w:pPr>
      <w:r>
        <w:rPr>
          <w:rFonts w:eastAsia="MS Mincho"/>
          <w:b w:val="0"/>
          <w:szCs w:val="22"/>
          <w:lang w:eastAsia="ja-JP"/>
        </w:rPr>
        <w:t xml:space="preserve">In March of 2021, the Working Group adopted agenda item 2020-41 which rejected </w:t>
      </w:r>
      <w:r w:rsidRPr="002D3370">
        <w:rPr>
          <w:rFonts w:eastAsia="MS Mincho"/>
          <w:b w:val="0"/>
          <w:i/>
          <w:iCs/>
          <w:szCs w:val="22"/>
          <w:lang w:eastAsia="ja-JP"/>
        </w:rPr>
        <w:t>ASU 2020-06, Accounting for Convertible Instruments and Contracts in an Entity’s Own Equity</w:t>
      </w:r>
      <w:r>
        <w:rPr>
          <w:rFonts w:eastAsia="MS Mincho"/>
          <w:b w:val="0"/>
          <w:szCs w:val="22"/>
          <w:lang w:eastAsia="ja-JP"/>
        </w:rPr>
        <w:t xml:space="preserve"> </w:t>
      </w:r>
      <w:r w:rsidRPr="00F302DB">
        <w:rPr>
          <w:rFonts w:eastAsia="MS Mincho"/>
          <w:b w:val="0"/>
          <w:szCs w:val="22"/>
          <w:lang w:eastAsia="ja-JP"/>
        </w:rPr>
        <w:t xml:space="preserve">as </w:t>
      </w:r>
      <w:r>
        <w:rPr>
          <w:rFonts w:eastAsia="MS Mincho"/>
          <w:b w:val="0"/>
          <w:szCs w:val="22"/>
          <w:lang w:eastAsia="ja-JP"/>
        </w:rPr>
        <w:t>the</w:t>
      </w:r>
      <w:r w:rsidRPr="00F302DB">
        <w:rPr>
          <w:rFonts w:eastAsia="MS Mincho"/>
          <w:b w:val="0"/>
          <w:szCs w:val="22"/>
          <w:lang w:eastAsia="ja-JP"/>
        </w:rPr>
        <w:t xml:space="preserve"> update primarily addresse</w:t>
      </w:r>
      <w:r>
        <w:rPr>
          <w:rFonts w:eastAsia="MS Mincho"/>
          <w:b w:val="0"/>
          <w:szCs w:val="22"/>
          <w:lang w:eastAsia="ja-JP"/>
        </w:rPr>
        <w:t xml:space="preserve">d </w:t>
      </w:r>
      <w:r w:rsidRPr="00F302DB">
        <w:rPr>
          <w:rFonts w:eastAsia="MS Mincho"/>
          <w:b w:val="0"/>
          <w:szCs w:val="22"/>
          <w:lang w:eastAsia="ja-JP"/>
        </w:rPr>
        <w:t>various convertible debt valuation models</w:t>
      </w:r>
      <w:r>
        <w:rPr>
          <w:rFonts w:eastAsia="MS Mincho"/>
          <w:b w:val="0"/>
          <w:szCs w:val="22"/>
          <w:lang w:eastAsia="ja-JP"/>
        </w:rPr>
        <w:t xml:space="preserve">, the </w:t>
      </w:r>
      <w:r w:rsidRPr="00F302DB">
        <w:rPr>
          <w:rFonts w:eastAsia="MS Mincho"/>
          <w:b w:val="0"/>
          <w:szCs w:val="22"/>
          <w:lang w:eastAsia="ja-JP"/>
        </w:rPr>
        <w:t xml:space="preserve">concept </w:t>
      </w:r>
      <w:r>
        <w:rPr>
          <w:rFonts w:eastAsia="MS Mincho"/>
          <w:b w:val="0"/>
          <w:szCs w:val="22"/>
          <w:lang w:eastAsia="ja-JP"/>
        </w:rPr>
        <w:t xml:space="preserve">of which is </w:t>
      </w:r>
      <w:r w:rsidRPr="00F302DB">
        <w:rPr>
          <w:rFonts w:eastAsia="MS Mincho"/>
          <w:b w:val="0"/>
          <w:szCs w:val="22"/>
          <w:lang w:eastAsia="ja-JP"/>
        </w:rPr>
        <w:t>not employed by statutory accounting</w:t>
      </w:r>
      <w:r>
        <w:rPr>
          <w:rFonts w:eastAsia="MS Mincho"/>
          <w:b w:val="0"/>
          <w:szCs w:val="22"/>
          <w:lang w:eastAsia="ja-JP"/>
        </w:rPr>
        <w:t>,</w:t>
      </w:r>
      <w:r w:rsidRPr="00F302DB">
        <w:rPr>
          <w:rFonts w:eastAsia="MS Mincho"/>
          <w:b w:val="0"/>
          <w:szCs w:val="22"/>
          <w:lang w:eastAsia="ja-JP"/>
        </w:rPr>
        <w:t xml:space="preserve"> as well as require bifurcating embedded derivative components</w:t>
      </w:r>
      <w:r>
        <w:rPr>
          <w:rFonts w:eastAsia="MS Mincho"/>
          <w:b w:val="0"/>
          <w:szCs w:val="22"/>
          <w:lang w:eastAsia="ja-JP"/>
        </w:rPr>
        <w:t xml:space="preserve">, </w:t>
      </w:r>
      <w:r w:rsidRPr="00F302DB">
        <w:rPr>
          <w:rFonts w:eastAsia="MS Mincho"/>
          <w:b w:val="0"/>
          <w:szCs w:val="22"/>
          <w:lang w:eastAsia="ja-JP"/>
        </w:rPr>
        <w:t xml:space="preserve">a concept </w:t>
      </w:r>
      <w:r>
        <w:rPr>
          <w:rFonts w:eastAsia="MS Mincho"/>
          <w:b w:val="0"/>
          <w:szCs w:val="22"/>
          <w:lang w:eastAsia="ja-JP"/>
        </w:rPr>
        <w:t xml:space="preserve">specifically </w:t>
      </w:r>
      <w:r w:rsidRPr="00F302DB">
        <w:rPr>
          <w:rFonts w:eastAsia="MS Mincho"/>
          <w:b w:val="0"/>
          <w:szCs w:val="22"/>
          <w:lang w:eastAsia="ja-JP"/>
        </w:rPr>
        <w:t>not permitted under statutory accounting.</w:t>
      </w:r>
    </w:p>
    <w:p w14:paraId="539D9D29" w14:textId="77777777" w:rsidR="006B5E9B" w:rsidRDefault="006B5E9B" w:rsidP="00B30CA0">
      <w:pPr>
        <w:pStyle w:val="BodyText"/>
        <w:rPr>
          <w:b/>
          <w:sz w:val="22"/>
          <w:szCs w:val="22"/>
        </w:rPr>
      </w:pPr>
    </w:p>
    <w:p w14:paraId="1A7C9804" w14:textId="2C0B969C"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31D4C285" w:rsidR="00490996" w:rsidRPr="00016321" w:rsidRDefault="00490996" w:rsidP="00490996">
      <w:pPr>
        <w:pStyle w:val="Default"/>
        <w:rPr>
          <w:b/>
          <w:sz w:val="22"/>
          <w:szCs w:val="22"/>
        </w:rPr>
      </w:pPr>
      <w:r w:rsidRPr="00016321">
        <w:rPr>
          <w:b/>
          <w:sz w:val="22"/>
          <w:szCs w:val="22"/>
        </w:rPr>
        <w:t>Convergence with International Financial Reporting Standards (IFRS):</w:t>
      </w:r>
      <w:r w:rsidR="00884A13">
        <w:rPr>
          <w:b/>
          <w:sz w:val="22"/>
          <w:szCs w:val="22"/>
        </w:rPr>
        <w:t xml:space="preserve"> </w:t>
      </w:r>
      <w:r w:rsidR="00884A13" w:rsidRPr="00884A13">
        <w:rPr>
          <w:bCs/>
          <w:sz w:val="22"/>
          <w:szCs w:val="22"/>
        </w:rPr>
        <w:t>N/A</w:t>
      </w:r>
    </w:p>
    <w:p w14:paraId="45ED1F04" w14:textId="77777777" w:rsidR="006B37DD" w:rsidRPr="00016321" w:rsidRDefault="006B37DD" w:rsidP="00490996">
      <w:pPr>
        <w:pStyle w:val="BodyText2"/>
        <w:rPr>
          <w:b w:val="0"/>
          <w:bCs w:val="0"/>
          <w:szCs w:val="22"/>
        </w:rPr>
      </w:pPr>
    </w:p>
    <w:p w14:paraId="34CBA3B6" w14:textId="77777777" w:rsidR="002A1316" w:rsidRPr="00016321" w:rsidRDefault="002A1316" w:rsidP="00B30CA0">
      <w:pPr>
        <w:pStyle w:val="BodyText2"/>
        <w:rPr>
          <w:szCs w:val="22"/>
        </w:rPr>
      </w:pPr>
      <w:r w:rsidRPr="00016321">
        <w:rPr>
          <w:szCs w:val="22"/>
        </w:rPr>
        <w:t>Staff Recommendation:</w:t>
      </w:r>
    </w:p>
    <w:p w14:paraId="64BE135A" w14:textId="43AAC192" w:rsidR="0054007B" w:rsidRPr="00441409" w:rsidRDefault="00AC3946" w:rsidP="00B30CA0">
      <w:pPr>
        <w:pStyle w:val="BodyText2"/>
        <w:rPr>
          <w:b w:val="0"/>
          <w:bCs w:val="0"/>
          <w:szCs w:val="22"/>
        </w:rPr>
      </w:pPr>
      <w:r w:rsidRPr="0057672E">
        <w:rPr>
          <w:szCs w:val="22"/>
        </w:rPr>
        <w:t xml:space="preserve">NAIC </w:t>
      </w:r>
      <w:r w:rsidRPr="005459BE">
        <w:rPr>
          <w:szCs w:val="22"/>
        </w:rPr>
        <w:t>s</w:t>
      </w:r>
      <w:r w:rsidRPr="00016321">
        <w:rPr>
          <w:szCs w:val="22"/>
        </w:rPr>
        <w:t xml:space="preserve">taff recommends the Working Group move this item to the active listing, categorized as </w:t>
      </w:r>
      <w:r w:rsidR="006D7977">
        <w:rPr>
          <w:szCs w:val="22"/>
        </w:rPr>
        <w:t xml:space="preserve">a </w:t>
      </w:r>
      <w:r w:rsidR="00A55A0C">
        <w:rPr>
          <w:szCs w:val="22"/>
        </w:rPr>
        <w:t xml:space="preserve">SAP </w:t>
      </w:r>
      <w:r w:rsidR="006D7977">
        <w:rPr>
          <w:szCs w:val="22"/>
        </w:rPr>
        <w:t>clarification</w:t>
      </w:r>
      <w:r>
        <w:rPr>
          <w:szCs w:val="22"/>
        </w:rPr>
        <w:t>,</w:t>
      </w:r>
      <w:r w:rsidRPr="00EB2672">
        <w:rPr>
          <w:szCs w:val="22"/>
        </w:rPr>
        <w:t xml:space="preserve"> and</w:t>
      </w:r>
      <w:r w:rsidRPr="00016321">
        <w:rPr>
          <w:szCs w:val="22"/>
        </w:rPr>
        <w:t xml:space="preserve"> expose revisions </w:t>
      </w:r>
      <w:r>
        <w:rPr>
          <w:szCs w:val="22"/>
        </w:rPr>
        <w:t xml:space="preserve">to </w:t>
      </w:r>
      <w:r w:rsidR="00453B14">
        <w:rPr>
          <w:szCs w:val="22"/>
        </w:rPr>
        <w:t>SSAP No. 15</w:t>
      </w:r>
      <w:r w:rsidR="005374B3">
        <w:rPr>
          <w:szCs w:val="22"/>
        </w:rPr>
        <w:t xml:space="preserve"> </w:t>
      </w:r>
      <w:r w:rsidRPr="0015742F">
        <w:rPr>
          <w:szCs w:val="22"/>
        </w:rPr>
        <w:t xml:space="preserve">to </w:t>
      </w:r>
      <w:r w:rsidR="005374B3">
        <w:rPr>
          <w:szCs w:val="22"/>
        </w:rPr>
        <w:t>adopt with modification</w:t>
      </w:r>
      <w:r w:rsidRPr="005B30A3">
        <w:rPr>
          <w:szCs w:val="22"/>
        </w:rPr>
        <w:t xml:space="preserve"> </w:t>
      </w:r>
      <w:r w:rsidR="00D27470" w:rsidRPr="00D27470">
        <w:rPr>
          <w:bCs w:val="0"/>
          <w:i/>
          <w:szCs w:val="22"/>
        </w:rPr>
        <w:t>ASU 2024-04, Debt—Debt with Conversion and Other Options (Subtopic 470-20), Induced Conversions of Convertible Debt Instruments</w:t>
      </w:r>
      <w:r>
        <w:rPr>
          <w:szCs w:val="22"/>
        </w:rPr>
        <w:t xml:space="preserve"> </w:t>
      </w:r>
      <w:r w:rsidR="0053188F" w:rsidRPr="00D740F4">
        <w:rPr>
          <w:b w:val="0"/>
          <w:bCs w:val="0"/>
          <w:szCs w:val="22"/>
        </w:rPr>
        <w:t>for statutory accounting</w:t>
      </w:r>
      <w:r w:rsidR="003F1CCE" w:rsidRPr="00D740F4">
        <w:rPr>
          <w:b w:val="0"/>
          <w:bCs w:val="0"/>
          <w:szCs w:val="22"/>
        </w:rPr>
        <w:t xml:space="preserve"> as this update </w:t>
      </w:r>
      <w:r w:rsidR="00441409" w:rsidRPr="00D740F4">
        <w:rPr>
          <w:b w:val="0"/>
          <w:bCs w:val="0"/>
          <w:szCs w:val="22"/>
        </w:rPr>
        <w:t>provides clarifications</w:t>
      </w:r>
      <w:r w:rsidR="003F1CCE" w:rsidRPr="00D740F4">
        <w:rPr>
          <w:b w:val="0"/>
          <w:bCs w:val="0"/>
          <w:szCs w:val="22"/>
        </w:rPr>
        <w:t xml:space="preserve"> </w:t>
      </w:r>
      <w:r w:rsidR="00441409" w:rsidRPr="00D740F4">
        <w:rPr>
          <w:b w:val="0"/>
          <w:bCs w:val="0"/>
          <w:szCs w:val="22"/>
        </w:rPr>
        <w:t xml:space="preserve">on induced conversions </w:t>
      </w:r>
      <w:r w:rsidR="00C70D4D" w:rsidRPr="00D740F4">
        <w:rPr>
          <w:b w:val="0"/>
          <w:bCs w:val="0"/>
          <w:szCs w:val="22"/>
        </w:rPr>
        <w:t xml:space="preserve">and when the inducement shall be recognized </w:t>
      </w:r>
      <w:r w:rsidR="002A72E8" w:rsidRPr="00D740F4">
        <w:rPr>
          <w:b w:val="0"/>
          <w:bCs w:val="0"/>
          <w:szCs w:val="22"/>
        </w:rPr>
        <w:t xml:space="preserve">as expense by the issuer. </w:t>
      </w:r>
    </w:p>
    <w:p w14:paraId="77CE7606" w14:textId="77777777" w:rsidR="0054007B" w:rsidRDefault="0054007B" w:rsidP="00B30CA0">
      <w:pPr>
        <w:pStyle w:val="BodyText2"/>
        <w:rPr>
          <w:szCs w:val="22"/>
        </w:rPr>
      </w:pPr>
    </w:p>
    <w:p w14:paraId="763672DB" w14:textId="77777777" w:rsidR="00380FA2" w:rsidRPr="003F4AD8" w:rsidRDefault="00380FA2" w:rsidP="00380FA2">
      <w:pPr>
        <w:jc w:val="both"/>
        <w:rPr>
          <w:b/>
          <w:bCs/>
          <w:sz w:val="22"/>
          <w:szCs w:val="22"/>
        </w:rPr>
      </w:pPr>
      <w:r w:rsidRPr="003F4AD8">
        <w:rPr>
          <w:b/>
          <w:bCs/>
          <w:sz w:val="22"/>
          <w:szCs w:val="22"/>
        </w:rPr>
        <w:t>Staff Review Completed by:</w:t>
      </w:r>
    </w:p>
    <w:p w14:paraId="21E134DF" w14:textId="6F36B0E2" w:rsidR="00380FA2" w:rsidRDefault="006939EE" w:rsidP="00380FA2">
      <w:pPr>
        <w:jc w:val="both"/>
        <w:rPr>
          <w:sz w:val="22"/>
          <w:szCs w:val="22"/>
        </w:rPr>
      </w:pPr>
      <w:r>
        <w:rPr>
          <w:sz w:val="22"/>
          <w:szCs w:val="22"/>
        </w:rPr>
        <w:t>William Oden</w:t>
      </w:r>
      <w:r w:rsidR="00380FA2" w:rsidRPr="003F4AD8">
        <w:rPr>
          <w:sz w:val="22"/>
          <w:szCs w:val="22"/>
        </w:rPr>
        <w:t xml:space="preserve">, NAIC Staff – </w:t>
      </w:r>
      <w:r>
        <w:rPr>
          <w:sz w:val="22"/>
          <w:szCs w:val="22"/>
        </w:rPr>
        <w:t>February</w:t>
      </w:r>
      <w:r w:rsidR="00380FA2" w:rsidRPr="003F4AD8">
        <w:rPr>
          <w:sz w:val="22"/>
          <w:szCs w:val="22"/>
        </w:rPr>
        <w:t xml:space="preserve"> 202</w:t>
      </w:r>
      <w:r w:rsidR="00441409">
        <w:rPr>
          <w:sz w:val="22"/>
          <w:szCs w:val="22"/>
        </w:rPr>
        <w:t>5</w:t>
      </w:r>
    </w:p>
    <w:p w14:paraId="4EFDFE81" w14:textId="77777777" w:rsidR="006C774A" w:rsidRDefault="006C774A" w:rsidP="00380FA2">
      <w:pPr>
        <w:jc w:val="both"/>
        <w:rPr>
          <w:sz w:val="22"/>
          <w:szCs w:val="22"/>
        </w:rPr>
      </w:pPr>
    </w:p>
    <w:p w14:paraId="67DC20E1" w14:textId="1296C19B" w:rsidR="00C31AD1" w:rsidRPr="009A7992" w:rsidRDefault="0099644A" w:rsidP="009A7992">
      <w:pPr>
        <w:jc w:val="both"/>
        <w:rPr>
          <w:b/>
          <w:bCs/>
          <w:sz w:val="22"/>
          <w:szCs w:val="22"/>
        </w:rPr>
      </w:pPr>
      <w:r w:rsidRPr="0099644A">
        <w:rPr>
          <w:b/>
          <w:bCs/>
          <w:sz w:val="22"/>
          <w:szCs w:val="22"/>
        </w:rPr>
        <w:t>Revisions Proposed</w:t>
      </w:r>
      <w:r w:rsidR="009A7992">
        <w:rPr>
          <w:b/>
          <w:bCs/>
          <w:sz w:val="22"/>
          <w:szCs w:val="22"/>
        </w:rPr>
        <w:t xml:space="preserve"> </w:t>
      </w:r>
      <w:r w:rsidR="009A7992" w:rsidRPr="009A7992">
        <w:rPr>
          <w:b/>
          <w:bCs/>
          <w:sz w:val="22"/>
          <w:szCs w:val="22"/>
        </w:rPr>
        <w:t xml:space="preserve">to </w:t>
      </w:r>
      <w:r w:rsidR="00CF2D1D" w:rsidRPr="009A7992">
        <w:rPr>
          <w:b/>
          <w:bCs/>
          <w:sz w:val="22"/>
          <w:szCs w:val="22"/>
        </w:rPr>
        <w:t>SSAP No. 15—</w:t>
      </w:r>
      <w:r w:rsidR="00C31AD1" w:rsidRPr="009A7992">
        <w:rPr>
          <w:b/>
          <w:bCs/>
          <w:sz w:val="22"/>
          <w:szCs w:val="22"/>
        </w:rPr>
        <w:t>Debt</w:t>
      </w:r>
      <w:r w:rsidRPr="009A7992">
        <w:rPr>
          <w:b/>
          <w:bCs/>
          <w:sz w:val="22"/>
          <w:szCs w:val="22"/>
        </w:rPr>
        <w:t xml:space="preserve"> and Holding Company Obligations</w:t>
      </w:r>
      <w:r w:rsidR="009A7992">
        <w:rPr>
          <w:b/>
          <w:bCs/>
          <w:sz w:val="22"/>
          <w:szCs w:val="22"/>
        </w:rPr>
        <w:t>:</w:t>
      </w:r>
    </w:p>
    <w:p w14:paraId="02E644D7" w14:textId="77777777" w:rsidR="00C31AD1" w:rsidRPr="00903765" w:rsidRDefault="00C31AD1" w:rsidP="00C31AD1">
      <w:pPr>
        <w:pStyle w:val="BodyText2"/>
        <w:rPr>
          <w:rFonts w:ascii="Arial" w:hAnsi="Arial" w:cs="Arial"/>
          <w:b w:val="0"/>
          <w:bCs w:val="0"/>
          <w:sz w:val="20"/>
        </w:rPr>
      </w:pPr>
    </w:p>
    <w:p w14:paraId="4933BBB3" w14:textId="1CCF0AD7" w:rsidR="00173F5B" w:rsidRPr="00C5602B" w:rsidRDefault="00C31AD1" w:rsidP="002231E2">
      <w:pPr>
        <w:pStyle w:val="BodyText2"/>
        <w:numPr>
          <w:ilvl w:val="0"/>
          <w:numId w:val="36"/>
        </w:numPr>
        <w:ind w:left="0" w:firstLine="0"/>
        <w:rPr>
          <w:rFonts w:ascii="Arial" w:hAnsi="Arial" w:cs="Arial"/>
          <w:b w:val="0"/>
          <w:bCs w:val="0"/>
          <w:sz w:val="20"/>
        </w:rPr>
      </w:pPr>
      <w:r w:rsidRPr="00C5602B">
        <w:rPr>
          <w:rFonts w:ascii="Arial" w:hAnsi="Arial" w:cs="Arial"/>
          <w:b w:val="0"/>
          <w:bCs w:val="0"/>
          <w:sz w:val="20"/>
        </w:rPr>
        <w:t xml:space="preserve">Convertible debt </w:t>
      </w:r>
      <w:del w:id="1" w:author="Oden, Wil" w:date="2025-02-25T14:12:00Z" w16du:dateUtc="2025-02-25T20:12:00Z">
        <w:r w:rsidRPr="00C5602B" w:rsidDel="006376F7">
          <w:rPr>
            <w:rFonts w:ascii="Arial" w:hAnsi="Arial" w:cs="Arial"/>
            <w:b w:val="0"/>
            <w:bCs w:val="0"/>
            <w:sz w:val="20"/>
          </w:rPr>
          <w:delText xml:space="preserve">securities </w:delText>
        </w:r>
      </w:del>
      <w:ins w:id="2" w:author="Oden, Wil" w:date="2025-02-25T14:12:00Z" w16du:dateUtc="2025-02-25T20:12:00Z">
        <w:r w:rsidR="006376F7" w:rsidRPr="00C5602B">
          <w:rPr>
            <w:rFonts w:ascii="Arial" w:hAnsi="Arial" w:cs="Arial"/>
            <w:b w:val="0"/>
            <w:bCs w:val="0"/>
            <w:sz w:val="20"/>
          </w:rPr>
          <w:t xml:space="preserve">instruments </w:t>
        </w:r>
      </w:ins>
      <w:r w:rsidRPr="00C5602B">
        <w:rPr>
          <w:rFonts w:ascii="Arial" w:hAnsi="Arial" w:cs="Arial"/>
          <w:b w:val="0"/>
          <w:bCs w:val="0"/>
          <w:sz w:val="20"/>
        </w:rPr>
        <w:t xml:space="preserve">that are convertible into </w:t>
      </w:r>
      <w:ins w:id="3" w:author="Oden, Wil" w:date="2025-02-25T14:33:00Z" w16du:dateUtc="2025-02-25T20:33:00Z">
        <w:r w:rsidR="00403D85" w:rsidRPr="00C5602B">
          <w:rPr>
            <w:rFonts w:ascii="Arial" w:hAnsi="Arial" w:cs="Arial"/>
            <w:b w:val="0"/>
            <w:bCs w:val="0"/>
            <w:sz w:val="20"/>
          </w:rPr>
          <w:t xml:space="preserve">cash, other assets, or </w:t>
        </w:r>
      </w:ins>
      <w:r w:rsidRPr="00C5602B">
        <w:rPr>
          <w:rFonts w:ascii="Arial" w:hAnsi="Arial" w:cs="Arial"/>
          <w:b w:val="0"/>
          <w:bCs w:val="0"/>
          <w:sz w:val="20"/>
        </w:rPr>
        <w:t xml:space="preserve">common stock </w:t>
      </w:r>
      <w:ins w:id="4" w:author="Oden, Wil" w:date="2025-02-26T11:01:00Z" w16du:dateUtc="2025-02-26T17:01:00Z">
        <w:r w:rsidR="000625AA" w:rsidRPr="00C5602B">
          <w:rPr>
            <w:rFonts w:ascii="Arial" w:hAnsi="Arial" w:cs="Arial"/>
            <w:b w:val="0"/>
            <w:bCs w:val="0"/>
            <w:sz w:val="20"/>
          </w:rPr>
          <w:t xml:space="preserve">(or a combination thereof) </w:t>
        </w:r>
      </w:ins>
      <w:r w:rsidRPr="00C5602B">
        <w:rPr>
          <w:rFonts w:ascii="Arial" w:hAnsi="Arial" w:cs="Arial"/>
          <w:b w:val="0"/>
          <w:bCs w:val="0"/>
          <w:sz w:val="20"/>
        </w:rPr>
        <w:t xml:space="preserve">of the issuer or an affiliated company at a specified price at the option of the </w:t>
      </w:r>
      <w:ins w:id="5" w:author="Oden, Wil" w:date="2025-02-26T11:47:00Z" w16du:dateUtc="2025-02-26T17:47:00Z">
        <w:r w:rsidR="00893FC4" w:rsidRPr="00893FC4">
          <w:rPr>
            <w:rFonts w:ascii="Arial" w:hAnsi="Arial" w:cs="Arial"/>
            <w:b w:val="0"/>
            <w:sz w:val="20"/>
            <w:highlight w:val="lightGray"/>
          </w:rPr>
          <w:t>debt</w:t>
        </w:r>
        <w:r w:rsidR="00893FC4">
          <w:rPr>
            <w:rFonts w:ascii="Arial" w:hAnsi="Arial" w:cs="Arial"/>
            <w:b w:val="0"/>
            <w:bCs w:val="0"/>
            <w:sz w:val="20"/>
          </w:rPr>
          <w:t xml:space="preserve"> </w:t>
        </w:r>
      </w:ins>
      <w:r w:rsidRPr="00C5602B">
        <w:rPr>
          <w:rFonts w:ascii="Arial" w:hAnsi="Arial" w:cs="Arial"/>
          <w:b w:val="0"/>
          <w:bCs w:val="0"/>
          <w:sz w:val="20"/>
        </w:rPr>
        <w:t>holde</w:t>
      </w:r>
      <w:r w:rsidRPr="00AB7B56">
        <w:rPr>
          <w:rFonts w:ascii="Arial" w:hAnsi="Arial" w:cs="Arial"/>
          <w:b w:val="0"/>
          <w:bCs w:val="0"/>
          <w:sz w:val="20"/>
        </w:rPr>
        <w:t>r</w:t>
      </w:r>
      <w:ins w:id="6" w:author="Oden, Wil" w:date="2025-02-26T11:38:00Z" w16du:dateUtc="2025-02-26T17:38:00Z">
        <w:r w:rsidR="00AB7B56" w:rsidRPr="00AB7B56">
          <w:rPr>
            <w:rFonts w:ascii="Arial" w:hAnsi="Arial" w:cs="Arial"/>
            <w:b w:val="0"/>
            <w:sz w:val="20"/>
            <w:highlight w:val="lightGray"/>
          </w:rPr>
          <w:t>,</w:t>
        </w:r>
      </w:ins>
      <w:r w:rsidRPr="00C5602B">
        <w:rPr>
          <w:rFonts w:ascii="Arial" w:hAnsi="Arial" w:cs="Arial"/>
          <w:b w:val="0"/>
          <w:bCs w:val="0"/>
          <w:sz w:val="20"/>
        </w:rPr>
        <w:t xml:space="preserve"> and which are sold at a price not significantly in excess of the face amount</w:t>
      </w:r>
      <w:ins w:id="7" w:author="Oden, Wil" w:date="2025-02-26T11:04:00Z" w16du:dateUtc="2025-02-26T17:04:00Z">
        <w:r w:rsidR="0099644A" w:rsidRPr="36BC87DD">
          <w:rPr>
            <w:rFonts w:ascii="Arial" w:hAnsi="Arial" w:cs="Arial"/>
            <w:b w:val="0"/>
            <w:sz w:val="20"/>
            <w:highlight w:val="lightGray"/>
          </w:rPr>
          <w:t>,</w:t>
        </w:r>
      </w:ins>
      <w:r w:rsidRPr="00C5602B">
        <w:rPr>
          <w:rFonts w:ascii="Arial" w:hAnsi="Arial" w:cs="Arial"/>
          <w:b w:val="0"/>
          <w:bCs w:val="0"/>
          <w:sz w:val="20"/>
        </w:rPr>
        <w:t xml:space="preserve"> shall be accounted for solely as debt at the time of issuance. </w:t>
      </w:r>
      <w:del w:id="8" w:author="Oden, Wil" w:date="2025-02-27T08:08:00Z" w16du:dateUtc="2025-02-27T14:08:00Z">
        <w:r w:rsidRPr="0003770E" w:rsidDel="00610915">
          <w:rPr>
            <w:rFonts w:ascii="Arial" w:hAnsi="Arial" w:cs="Arial"/>
            <w:b w:val="0"/>
            <w:sz w:val="20"/>
            <w:highlight w:val="lightGray"/>
          </w:rPr>
          <w:delText>A</w:delText>
        </w:r>
        <w:r w:rsidRPr="00610915" w:rsidDel="00610915">
          <w:rPr>
            <w:rFonts w:ascii="Arial" w:hAnsi="Arial" w:cs="Arial"/>
            <w:b w:val="0"/>
            <w:bCs w:val="0"/>
            <w:sz w:val="20"/>
          </w:rPr>
          <w:delText xml:space="preserve">n expense shall be recognized, </w:delText>
        </w:r>
      </w:del>
      <w:ins w:id="9" w:author="Oden, Wil" w:date="2025-02-27T08:10:00Z" w16du:dateUtc="2025-02-27T14:10:00Z">
        <w:r w:rsidR="006B10D3" w:rsidRPr="008D0F83">
          <w:rPr>
            <w:rFonts w:ascii="Arial" w:hAnsi="Arial" w:cs="Arial"/>
            <w:b w:val="0"/>
            <w:bCs w:val="0"/>
            <w:sz w:val="20"/>
            <w:highlight w:val="lightGray"/>
          </w:rPr>
          <w:t>For convertible debt instruments subject to an inducement offer, the issuer shall measure and recognize an expense on the date the offer is accepted by the debt holder,</w:t>
        </w:r>
        <w:r w:rsidR="006B10D3">
          <w:rPr>
            <w:rFonts w:ascii="Arial" w:hAnsi="Arial" w:cs="Arial"/>
            <w:b w:val="0"/>
            <w:bCs w:val="0"/>
            <w:sz w:val="20"/>
          </w:rPr>
          <w:t xml:space="preserve"> </w:t>
        </w:r>
      </w:ins>
      <w:r w:rsidRPr="00610915">
        <w:rPr>
          <w:rFonts w:ascii="Arial" w:hAnsi="Arial" w:cs="Arial"/>
          <w:b w:val="0"/>
          <w:bCs w:val="0"/>
          <w:sz w:val="20"/>
        </w:rPr>
        <w:t xml:space="preserve">equal to the fair value </w:t>
      </w:r>
      <w:r w:rsidRPr="008D0F83">
        <w:rPr>
          <w:rFonts w:ascii="Arial" w:hAnsi="Arial" w:cs="Arial"/>
          <w:b w:val="0"/>
          <w:bCs w:val="0"/>
          <w:sz w:val="20"/>
        </w:rPr>
        <w:t xml:space="preserve">of </w:t>
      </w:r>
      <w:ins w:id="10" w:author="Oden, Wil" w:date="2025-02-27T08:10:00Z" w16du:dateUtc="2025-02-27T14:10:00Z">
        <w:r w:rsidR="006B10D3" w:rsidRPr="008D0F83">
          <w:rPr>
            <w:rFonts w:ascii="Arial" w:hAnsi="Arial" w:cs="Arial"/>
            <w:b w:val="0"/>
            <w:bCs w:val="0"/>
            <w:sz w:val="20"/>
          </w:rPr>
          <w:t xml:space="preserve">the </w:t>
        </w:r>
      </w:ins>
      <w:r w:rsidRPr="008D0F83">
        <w:rPr>
          <w:rFonts w:ascii="Arial" w:hAnsi="Arial" w:cs="Arial"/>
          <w:b w:val="0"/>
          <w:bCs w:val="0"/>
          <w:sz w:val="20"/>
        </w:rPr>
        <w:t xml:space="preserve">additional securities granted or other consideration issued </w:t>
      </w:r>
      <w:ins w:id="11" w:author="Oden, Wil" w:date="2025-02-27T08:09:00Z" w16du:dateUtc="2025-02-27T14:09:00Z">
        <w:r w:rsidR="006B10D3" w:rsidRPr="006B10D3">
          <w:rPr>
            <w:rFonts w:ascii="Arial" w:hAnsi="Arial" w:cs="Arial"/>
            <w:b w:val="0"/>
            <w:bCs w:val="0"/>
            <w:sz w:val="20"/>
          </w:rPr>
          <w:t>pursuant to the conversion privileges provided in the terms of the existing debt instrument.</w:t>
        </w:r>
      </w:ins>
      <w:del w:id="12" w:author="Oden, Wil" w:date="2025-02-27T08:09:00Z" w16du:dateUtc="2025-02-27T14:09:00Z">
        <w:r w:rsidRPr="0003770E" w:rsidDel="006B10D3">
          <w:rPr>
            <w:rFonts w:ascii="Arial" w:hAnsi="Arial" w:cs="Arial"/>
            <w:b w:val="0"/>
            <w:bCs w:val="0"/>
            <w:sz w:val="20"/>
            <w:highlight w:val="lightGray"/>
          </w:rPr>
          <w:delText>to induce conversion subsequent to the issuance of convertible debt securities.</w:delText>
        </w:r>
      </w:del>
      <w:r w:rsidRPr="00C5602B">
        <w:rPr>
          <w:rFonts w:ascii="Arial" w:hAnsi="Arial" w:cs="Arial"/>
          <w:b w:val="0"/>
          <w:bCs w:val="0"/>
          <w:sz w:val="20"/>
        </w:rPr>
        <w:t xml:space="preserve"> This guidance applies regardless of who initiates the </w:t>
      </w:r>
      <w:ins w:id="13" w:author="Oden, Wil" w:date="2025-02-26T10:57:00Z" w16du:dateUtc="2025-02-26T16:57:00Z">
        <w:r w:rsidR="00CF3456" w:rsidRPr="008F416D">
          <w:rPr>
            <w:rFonts w:ascii="Arial" w:hAnsi="Arial" w:cs="Arial"/>
            <w:b w:val="0"/>
            <w:sz w:val="20"/>
            <w:highlight w:val="lightGray"/>
          </w:rPr>
          <w:t>inducement</w:t>
        </w:r>
        <w:r w:rsidR="00CF3456">
          <w:rPr>
            <w:rFonts w:ascii="Arial" w:hAnsi="Arial" w:cs="Arial"/>
            <w:b w:val="0"/>
            <w:bCs w:val="0"/>
            <w:sz w:val="20"/>
          </w:rPr>
          <w:t xml:space="preserve"> </w:t>
        </w:r>
      </w:ins>
      <w:r w:rsidRPr="00C5602B">
        <w:rPr>
          <w:rFonts w:ascii="Arial" w:hAnsi="Arial" w:cs="Arial"/>
          <w:b w:val="0"/>
          <w:bCs w:val="0"/>
          <w:sz w:val="20"/>
        </w:rPr>
        <w:t xml:space="preserve">offer, the debt holder or the </w:t>
      </w:r>
      <w:del w:id="14" w:author="Oden, Wil" w:date="2025-02-26T11:48:00Z" w16du:dateUtc="2025-02-26T17:48:00Z">
        <w:r w:rsidRPr="007C6888" w:rsidDel="007C6888">
          <w:rPr>
            <w:rFonts w:ascii="Arial" w:hAnsi="Arial" w:cs="Arial"/>
            <w:b w:val="0"/>
            <w:sz w:val="20"/>
            <w:highlight w:val="lightGray"/>
            <w:rPrChange w:id="15" w:author="Oden, Wil" w:date="2025-02-26T11:48:00Z" w16du:dateUtc="2025-02-26T17:48:00Z">
              <w:rPr>
                <w:rFonts w:ascii="Arial" w:hAnsi="Arial" w:cs="Arial"/>
                <w:b w:val="0"/>
                <w:bCs w:val="0"/>
                <w:sz w:val="20"/>
              </w:rPr>
            </w:rPrChange>
          </w:rPr>
          <w:delText>debtor</w:delText>
        </w:r>
      </w:del>
      <w:ins w:id="16" w:author="Oden, Wil" w:date="2025-02-26T11:48:00Z" w16du:dateUtc="2025-02-26T17:48:00Z">
        <w:r w:rsidR="007C6888" w:rsidRPr="007C6888">
          <w:rPr>
            <w:rFonts w:ascii="Arial" w:hAnsi="Arial" w:cs="Arial"/>
            <w:b w:val="0"/>
            <w:sz w:val="20"/>
            <w:highlight w:val="lightGray"/>
            <w:rPrChange w:id="17" w:author="Oden, Wil" w:date="2025-02-26T11:48:00Z" w16du:dateUtc="2025-02-26T17:48:00Z">
              <w:rPr>
                <w:rFonts w:ascii="Arial" w:hAnsi="Arial" w:cs="Arial"/>
                <w:b w:val="0"/>
                <w:bCs w:val="0"/>
                <w:sz w:val="20"/>
              </w:rPr>
            </w:rPrChange>
          </w:rPr>
          <w:t>issuer</w:t>
        </w:r>
      </w:ins>
      <w:r w:rsidRPr="00C5602B">
        <w:rPr>
          <w:rFonts w:ascii="Arial" w:hAnsi="Arial" w:cs="Arial"/>
          <w:b w:val="0"/>
          <w:bCs w:val="0"/>
          <w:sz w:val="20"/>
        </w:rPr>
        <w:t>, and whether the offer applies to all debt holders.</w:t>
      </w:r>
    </w:p>
    <w:p w14:paraId="4B600C6E" w14:textId="5ACDF4DB" w:rsidR="00610915" w:rsidRPr="008D0F83" w:rsidRDefault="00610915" w:rsidP="00491DFB">
      <w:pPr>
        <w:keepNext/>
        <w:spacing w:after="220"/>
        <w:jc w:val="both"/>
        <w:outlineLvl w:val="2"/>
        <w:rPr>
          <w:b/>
          <w:sz w:val="22"/>
          <w:szCs w:val="20"/>
        </w:rPr>
      </w:pPr>
      <w:bookmarkStart w:id="18" w:name="_Toc324867439"/>
      <w:bookmarkStart w:id="19" w:name="_Toc187402298"/>
    </w:p>
    <w:p w14:paraId="11738AE4" w14:textId="5C41967C" w:rsidR="00491DFB" w:rsidRPr="00087288" w:rsidRDefault="00491DFB" w:rsidP="00491DFB">
      <w:pPr>
        <w:keepNext/>
        <w:spacing w:after="220"/>
        <w:jc w:val="both"/>
        <w:outlineLvl w:val="2"/>
        <w:rPr>
          <w:rFonts w:ascii="Arial" w:hAnsi="Arial" w:cs="Arial"/>
          <w:b/>
          <w:sz w:val="22"/>
          <w:szCs w:val="22"/>
        </w:rPr>
      </w:pPr>
      <w:r w:rsidRPr="00087288">
        <w:rPr>
          <w:rFonts w:ascii="Arial" w:hAnsi="Arial" w:cs="Arial"/>
          <w:b/>
          <w:sz w:val="22"/>
          <w:szCs w:val="22"/>
        </w:rPr>
        <w:t>Relevant Literature</w:t>
      </w:r>
      <w:bookmarkEnd w:id="18"/>
      <w:bookmarkEnd w:id="19"/>
    </w:p>
    <w:p w14:paraId="56ACB55C" w14:textId="7DA66E1C" w:rsidR="007479D6" w:rsidRPr="00087288" w:rsidRDefault="009129A1" w:rsidP="007479D6">
      <w:pPr>
        <w:pStyle w:val="ListContinue"/>
        <w:numPr>
          <w:ilvl w:val="0"/>
          <w:numId w:val="39"/>
        </w:numPr>
        <w:spacing w:after="200"/>
        <w:ind w:left="0" w:firstLine="0"/>
        <w:rPr>
          <w:rFonts w:ascii="Arial" w:hAnsi="Arial" w:cs="Arial"/>
          <w:sz w:val="20"/>
        </w:rPr>
      </w:pPr>
      <w:ins w:id="20" w:author="Oden, Wil" w:date="2025-02-26T11:51:00Z" w16du:dateUtc="2025-02-26T17:51:00Z">
        <w:r w:rsidRPr="00087288">
          <w:rPr>
            <w:rFonts w:ascii="Arial" w:hAnsi="Arial" w:cs="Arial"/>
            <w:sz w:val="20"/>
          </w:rPr>
          <w:t xml:space="preserve">This statement adopts, with modification, </w:t>
        </w:r>
        <w:r w:rsidRPr="00087288">
          <w:rPr>
            <w:rFonts w:ascii="Arial" w:hAnsi="Arial" w:cs="Arial"/>
            <w:i/>
            <w:iCs/>
            <w:sz w:val="20"/>
          </w:rPr>
          <w:t>ASU 2024-04, Debt—Debt with Conversion and Other Options (Subtopic 470-20), Induced Conversions of Convertible Debt Instruments</w:t>
        </w:r>
      </w:ins>
      <w:r w:rsidR="001E6A4F" w:rsidRPr="00087288">
        <w:rPr>
          <w:rFonts w:ascii="Arial" w:hAnsi="Arial" w:cs="Arial"/>
          <w:sz w:val="20"/>
        </w:rPr>
        <w:t xml:space="preserve">. </w:t>
      </w:r>
      <w:ins w:id="21" w:author="Oden, Wil" w:date="2025-02-26T11:51:00Z" w16du:dateUtc="2025-02-26T17:51:00Z">
        <w:r w:rsidRPr="00087288">
          <w:rPr>
            <w:rFonts w:ascii="Arial" w:hAnsi="Arial" w:cs="Arial"/>
            <w:sz w:val="20"/>
          </w:rPr>
          <w:t xml:space="preserve">The ASU was modified to only adopt revisions applicable to statutory guidance which </w:t>
        </w:r>
      </w:ins>
      <w:ins w:id="22" w:author="Oden, Wil" w:date="2025-02-27T08:17:00Z" w16du:dateUtc="2025-02-27T14:17:00Z">
        <w:r w:rsidR="00D740F4" w:rsidRPr="00087288">
          <w:rPr>
            <w:rFonts w:ascii="Arial" w:hAnsi="Arial" w:cs="Arial"/>
            <w:sz w:val="20"/>
          </w:rPr>
          <w:t>had been</w:t>
        </w:r>
      </w:ins>
      <w:ins w:id="23" w:author="Oden, Wil" w:date="2025-02-26T11:52:00Z" w16du:dateUtc="2025-02-26T17:52:00Z">
        <w:r w:rsidRPr="00087288">
          <w:rPr>
            <w:rFonts w:ascii="Arial" w:hAnsi="Arial" w:cs="Arial"/>
            <w:sz w:val="20"/>
          </w:rPr>
          <w:t xml:space="preserve"> </w:t>
        </w:r>
      </w:ins>
      <w:ins w:id="24" w:author="Oden, Wil" w:date="2025-02-26T11:51:00Z" w16du:dateUtc="2025-02-26T17:51:00Z">
        <w:r w:rsidRPr="00087288">
          <w:rPr>
            <w:rFonts w:ascii="Arial" w:hAnsi="Arial" w:cs="Arial"/>
            <w:sz w:val="20"/>
          </w:rPr>
          <w:t xml:space="preserve">originally </w:t>
        </w:r>
      </w:ins>
      <w:ins w:id="25" w:author="Oden, Wil" w:date="2025-02-26T11:52:00Z" w16du:dateUtc="2025-02-26T17:52:00Z">
        <w:r w:rsidRPr="00087288">
          <w:rPr>
            <w:rFonts w:ascii="Arial" w:hAnsi="Arial" w:cs="Arial"/>
            <w:sz w:val="20"/>
          </w:rPr>
          <w:t>incorporated</w:t>
        </w:r>
      </w:ins>
      <w:ins w:id="26" w:author="Oden, Wil" w:date="2025-02-26T11:51:00Z" w16du:dateUtc="2025-02-26T17:51:00Z">
        <w:r w:rsidRPr="00087288">
          <w:rPr>
            <w:rFonts w:ascii="Arial" w:hAnsi="Arial" w:cs="Arial"/>
            <w:sz w:val="20"/>
          </w:rPr>
          <w:t xml:space="preserve"> from FAS 84.</w:t>
        </w:r>
      </w:ins>
    </w:p>
    <w:p w14:paraId="7951E31B" w14:textId="77777777" w:rsidR="007479D6" w:rsidRDefault="007479D6" w:rsidP="007479D6">
      <w:pPr>
        <w:rPr>
          <w:b/>
          <w:sz w:val="22"/>
          <w:szCs w:val="22"/>
        </w:rPr>
      </w:pPr>
    </w:p>
    <w:p w14:paraId="3AB6793E" w14:textId="1811AE21" w:rsidR="007479D6" w:rsidRPr="007479D6" w:rsidRDefault="007479D6" w:rsidP="007479D6">
      <w:pPr>
        <w:rPr>
          <w:bCs/>
          <w:sz w:val="22"/>
          <w:szCs w:val="22"/>
        </w:rPr>
      </w:pPr>
      <w:r w:rsidRPr="007479D6">
        <w:rPr>
          <w:b/>
          <w:sz w:val="22"/>
          <w:szCs w:val="22"/>
        </w:rPr>
        <w:t>Status:</w:t>
      </w:r>
    </w:p>
    <w:p w14:paraId="05560BCE" w14:textId="082CD70E" w:rsidR="007479D6" w:rsidRPr="007479D6" w:rsidRDefault="007479D6" w:rsidP="007479D6">
      <w:pPr>
        <w:jc w:val="both"/>
        <w:rPr>
          <w:sz w:val="22"/>
          <w:szCs w:val="22"/>
        </w:rPr>
      </w:pPr>
      <w:r w:rsidRPr="007479D6">
        <w:rPr>
          <w:bCs/>
          <w:sz w:val="22"/>
          <w:szCs w:val="22"/>
        </w:rPr>
        <w:t xml:space="preserve">On March 24, 2025, the Statutory Accounting Principles (E) Working Group exposed revisions to </w:t>
      </w:r>
      <w:r w:rsidRPr="000A5FB4">
        <w:rPr>
          <w:bCs/>
          <w:i/>
          <w:iCs/>
          <w:sz w:val="22"/>
          <w:szCs w:val="22"/>
        </w:rPr>
        <w:t>SSAP No. 15</w:t>
      </w:r>
      <w:r w:rsidR="000A5FB4" w:rsidRPr="000A5FB4">
        <w:rPr>
          <w:bCs/>
          <w:i/>
          <w:iCs/>
          <w:sz w:val="22"/>
          <w:szCs w:val="22"/>
        </w:rPr>
        <w:t>—Debt and Holding Company Obligations</w:t>
      </w:r>
      <w:r w:rsidRPr="007479D6">
        <w:rPr>
          <w:bCs/>
          <w:sz w:val="22"/>
          <w:szCs w:val="22"/>
        </w:rPr>
        <w:t xml:space="preserve"> to adopt with modification </w:t>
      </w:r>
      <w:r w:rsidRPr="007479D6">
        <w:rPr>
          <w:bCs/>
          <w:i/>
          <w:iCs/>
          <w:sz w:val="22"/>
          <w:szCs w:val="22"/>
        </w:rPr>
        <w:t>ASU 2024-04, Debt—Debt with Conversion and Other Options (Subtopic 470-20), Induced Conversions of Convertible Debt Instruments</w:t>
      </w:r>
      <w:r w:rsidRPr="007479D6">
        <w:rPr>
          <w:bCs/>
          <w:sz w:val="22"/>
          <w:szCs w:val="22"/>
        </w:rPr>
        <w:t xml:space="preserve"> for statutory accounting as this update provides clarifications on induced conversions and when the inducement shall be recognized as expense by the issuer.</w:t>
      </w:r>
    </w:p>
    <w:p w14:paraId="0E1F026D" w14:textId="77777777" w:rsidR="007479D6" w:rsidRDefault="007479D6" w:rsidP="00B30CA0">
      <w:pPr>
        <w:rPr>
          <w:sz w:val="22"/>
        </w:rPr>
      </w:pPr>
    </w:p>
    <w:p w14:paraId="0FE979AF" w14:textId="6C5B4364" w:rsidR="00AA1DC0" w:rsidRPr="00DF407B" w:rsidRDefault="002A1316" w:rsidP="000579B6">
      <w:pPr>
        <w:rPr>
          <w:sz w:val="22"/>
          <w:szCs w:val="22"/>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796446">
        <w:rPr>
          <w:noProof/>
          <w:sz w:val="16"/>
          <w:szCs w:val="16"/>
        </w:rPr>
        <w:t>https://naiconline.sharepoint.com/teams/FRSStatutoryAccounting/National Meetings/A. National Meeting Materials/2025/08-11-25 Summer National Meeting/Hearing/10 - 25-02 - ASU 2024-04, Induced Conversions of Convertible Debt Instruments.docx</w:t>
      </w:r>
      <w:r w:rsidRPr="000579B6">
        <w:rPr>
          <w:sz w:val="16"/>
          <w:szCs w:val="16"/>
        </w:rPr>
        <w:fldChar w:fldCharType="end"/>
      </w:r>
    </w:p>
    <w:sectPr w:rsidR="00AA1DC0" w:rsidRPr="00DF407B" w:rsidSect="00DF407B">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6D09C" w14:textId="77777777" w:rsidR="008A4EEB" w:rsidRDefault="008A4EEB">
      <w:r>
        <w:separator/>
      </w:r>
    </w:p>
  </w:endnote>
  <w:endnote w:type="continuationSeparator" w:id="0">
    <w:p w14:paraId="2C39B929" w14:textId="77777777" w:rsidR="008A4EEB" w:rsidRDefault="008A4EEB">
      <w:r>
        <w:continuationSeparator/>
      </w:r>
    </w:p>
  </w:endnote>
  <w:endnote w:type="continuationNotice" w:id="1">
    <w:p w14:paraId="1D210DB5" w14:textId="77777777" w:rsidR="008A4EEB" w:rsidRDefault="008A4E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37E4FB07" w:rsidR="006D3A59" w:rsidRDefault="006D3A59" w:rsidP="00DF407B">
    <w:pPr>
      <w:pStyle w:val="Footer"/>
      <w:tabs>
        <w:tab w:val="clear" w:pos="4320"/>
        <w:tab w:val="center" w:pos="5040"/>
      </w:tabs>
      <w:rPr>
        <w:sz w:val="20"/>
      </w:rPr>
    </w:pPr>
    <w:r>
      <w:rPr>
        <w:sz w:val="20"/>
      </w:rPr>
      <w:t>© 20</w:t>
    </w:r>
    <w:r w:rsidR="008424D9">
      <w:rPr>
        <w:sz w:val="20"/>
      </w:rPr>
      <w:t>2</w:t>
    </w:r>
    <w:r w:rsidR="00A30B2C">
      <w:rPr>
        <w:sz w:val="20"/>
      </w:rPr>
      <w:t>5</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BCA9C" w14:textId="77777777" w:rsidR="008A4EEB" w:rsidRDefault="008A4EEB">
      <w:r>
        <w:separator/>
      </w:r>
    </w:p>
  </w:footnote>
  <w:footnote w:type="continuationSeparator" w:id="0">
    <w:p w14:paraId="122462AF" w14:textId="77777777" w:rsidR="008A4EEB" w:rsidRDefault="008A4EEB">
      <w:r>
        <w:continuationSeparator/>
      </w:r>
    </w:p>
  </w:footnote>
  <w:footnote w:type="continuationNotice" w:id="1">
    <w:p w14:paraId="79B8DEF8" w14:textId="77777777" w:rsidR="008A4EEB" w:rsidRDefault="008A4E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77D24" w14:textId="0A9BE90F" w:rsidR="005879AD" w:rsidRPr="005879AD" w:rsidRDefault="00C97F56">
    <w:pPr>
      <w:pStyle w:val="Header"/>
      <w:jc w:val="right"/>
      <w:rPr>
        <w:b/>
        <w:sz w:val="20"/>
      </w:rPr>
    </w:pPr>
    <w:r>
      <w:rPr>
        <w:b/>
        <w:sz w:val="20"/>
      </w:rPr>
      <w:t xml:space="preserve">Attachment </w:t>
    </w:r>
    <w:r w:rsidR="00796446">
      <w:rPr>
        <w:b/>
        <w:sz w:val="20"/>
      </w:rPr>
      <w:t>10</w:t>
    </w:r>
  </w:p>
  <w:p w14:paraId="14FEED1A" w14:textId="69593146" w:rsidR="006D3A59" w:rsidRPr="00F04F9A" w:rsidRDefault="006D3A59">
    <w:pPr>
      <w:pStyle w:val="Header"/>
      <w:jc w:val="right"/>
      <w:rPr>
        <w:bCs/>
        <w:sz w:val="20"/>
      </w:rPr>
    </w:pPr>
    <w:r w:rsidRPr="00F04F9A">
      <w:rPr>
        <w:bCs/>
        <w:sz w:val="20"/>
      </w:rPr>
      <w:t>Ref #20</w:t>
    </w:r>
    <w:r w:rsidR="008424D9">
      <w:rPr>
        <w:bCs/>
        <w:sz w:val="20"/>
      </w:rPr>
      <w:t>2</w:t>
    </w:r>
    <w:r w:rsidR="00A30B2C">
      <w:rPr>
        <w:bCs/>
        <w:sz w:val="20"/>
      </w:rPr>
      <w:t>5</w:t>
    </w:r>
    <w:r w:rsidRPr="00F04F9A">
      <w:rPr>
        <w:bCs/>
        <w:sz w:val="20"/>
      </w:rPr>
      <w:t>-</w:t>
    </w:r>
    <w:r w:rsidR="005879AD">
      <w:rPr>
        <w:bCs/>
        <w:sz w:val="20"/>
      </w:rPr>
      <w:t>02</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74761F1"/>
    <w:multiLevelType w:val="multilevel"/>
    <w:tmpl w:val="97F87102"/>
    <w:lvl w:ilvl="0">
      <w:start w:val="1"/>
      <w:numFmt w:val="decimal"/>
      <w:lvlText w:val="%1."/>
      <w:lvlJc w:val="left"/>
      <w:pPr>
        <w:tabs>
          <w:tab w:val="num" w:pos="360"/>
        </w:tabs>
        <w:ind w:left="0" w:firstLine="0"/>
      </w:pPr>
      <w:rPr>
        <w:rFonts w:ascii="Times New Roman" w:hAnsi="Times New Roman" w:hint="default"/>
        <w:b w:val="0"/>
        <w:i w:val="0"/>
      </w:rPr>
    </w:lvl>
    <w:lvl w:ilvl="1">
      <w:start w:val="1"/>
      <w:numFmt w:val="lowerLetter"/>
      <w:lvlText w:val="%2."/>
      <w:lvlJc w:val="left"/>
      <w:pPr>
        <w:tabs>
          <w:tab w:val="num" w:pos="1440"/>
        </w:tabs>
        <w:ind w:left="1440" w:hanging="720"/>
      </w:pPr>
      <w:rPr>
        <w:rFonts w:ascii="Arial" w:hAnsi="Arial" w:cs="Arial" w:hint="default"/>
      </w:rPr>
    </w:lvl>
    <w:lvl w:ilvl="2">
      <w:start w:val="1"/>
      <w:numFmt w:val="lowerRoman"/>
      <w:lvlRestart w:val="0"/>
      <w:lvlText w:val="%3."/>
      <w:lvlJc w:val="left"/>
      <w:pPr>
        <w:tabs>
          <w:tab w:val="num" w:pos="2160"/>
        </w:tabs>
        <w:ind w:left="2160" w:hanging="720"/>
      </w:pPr>
      <w:rPr>
        <w:rFonts w:ascii="Times New Roman" w:hAnsi="Times New Roman" w:hint="default"/>
      </w:rPr>
    </w:lvl>
    <w:lvl w:ilvl="3">
      <w:start w:val="1"/>
      <w:numFmt w:val="decimal"/>
      <w:lvlText w:val="(%4)"/>
      <w:lvlJc w:val="left"/>
      <w:pPr>
        <w:tabs>
          <w:tab w:val="num" w:pos="2880"/>
        </w:tabs>
        <w:ind w:left="2880" w:hanging="720"/>
      </w:pPr>
      <w:rPr>
        <w:rFonts w:ascii="Times New Roman" w:hAnsi="Times New Roman"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D65DEE"/>
    <w:multiLevelType w:val="hybridMultilevel"/>
    <w:tmpl w:val="844855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C0373CC"/>
    <w:multiLevelType w:val="singleLevel"/>
    <w:tmpl w:val="F338493A"/>
    <w:lvl w:ilvl="0">
      <w:start w:val="72"/>
      <w:numFmt w:val="decimal"/>
      <w:lvlText w:val="%1."/>
      <w:lvlJc w:val="left"/>
      <w:pPr>
        <w:tabs>
          <w:tab w:val="num" w:pos="540"/>
        </w:tabs>
        <w:ind w:left="540" w:hanging="540"/>
      </w:pPr>
      <w:rPr>
        <w:rFonts w:hint="default"/>
        <w:b w:val="0"/>
      </w:rPr>
    </w:lvl>
  </w:abstractNum>
  <w:abstractNum w:abstractNumId="8"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9"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1"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3" w15:restartNumberingAfterBreak="0">
    <w:nsid w:val="2A90040A"/>
    <w:multiLevelType w:val="multilevel"/>
    <w:tmpl w:val="CE0C1E06"/>
    <w:lvl w:ilvl="0">
      <w:start w:val="28"/>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E67697D"/>
    <w:multiLevelType w:val="singleLevel"/>
    <w:tmpl w:val="EF401BEC"/>
    <w:lvl w:ilvl="0">
      <w:start w:val="1"/>
      <w:numFmt w:val="lowerLetter"/>
      <w:lvlText w:val="%1."/>
      <w:legacy w:legacy="1" w:legacySpace="0" w:legacyIndent="720"/>
      <w:lvlJc w:val="left"/>
      <w:pPr>
        <w:ind w:left="1440" w:hanging="720"/>
      </w:pPr>
    </w:lvl>
  </w:abstractNum>
  <w:abstractNum w:abstractNumId="15" w15:restartNumberingAfterBreak="0">
    <w:nsid w:val="2F7841DC"/>
    <w:multiLevelType w:val="multilevel"/>
    <w:tmpl w:val="F9D611B0"/>
    <w:lvl w:ilvl="0">
      <w:start w:val="1"/>
      <w:numFmt w:val="decimal"/>
      <w:lvlText w:val="%1."/>
      <w:lvlJc w:val="left"/>
      <w:pPr>
        <w:tabs>
          <w:tab w:val="num" w:pos="360"/>
        </w:tabs>
        <w:ind w:left="0" w:firstLine="0"/>
      </w:pPr>
      <w:rPr>
        <w:rFonts w:ascii="Times New Roman" w:hAnsi="Times New Roman" w:hint="default"/>
        <w:b w:val="0"/>
        <w:i w:val="0"/>
      </w:rPr>
    </w:lvl>
    <w:lvl w:ilvl="1">
      <w:start w:val="1"/>
      <w:numFmt w:val="lowerLetter"/>
      <w:lvlText w:val="%2."/>
      <w:lvlJc w:val="left"/>
      <w:pPr>
        <w:tabs>
          <w:tab w:val="num" w:pos="1440"/>
        </w:tabs>
        <w:ind w:left="1440" w:hanging="720"/>
      </w:pPr>
      <w:rPr>
        <w:rFonts w:ascii="Arial" w:hAnsi="Arial" w:cs="Arial" w:hint="default"/>
      </w:rPr>
    </w:lvl>
    <w:lvl w:ilvl="2">
      <w:start w:val="1"/>
      <w:numFmt w:val="lowerRoman"/>
      <w:lvlRestart w:val="0"/>
      <w:lvlText w:val="%3."/>
      <w:lvlJc w:val="left"/>
      <w:pPr>
        <w:tabs>
          <w:tab w:val="num" w:pos="2160"/>
        </w:tabs>
        <w:ind w:left="2160" w:hanging="720"/>
      </w:pPr>
      <w:rPr>
        <w:rFonts w:ascii="Times New Roman" w:hAnsi="Times New Roman" w:hint="default"/>
      </w:rPr>
    </w:lvl>
    <w:lvl w:ilvl="3">
      <w:start w:val="1"/>
      <w:numFmt w:val="decimal"/>
      <w:lvlText w:val="(%4)"/>
      <w:lvlJc w:val="left"/>
      <w:pPr>
        <w:tabs>
          <w:tab w:val="num" w:pos="2880"/>
        </w:tabs>
        <w:ind w:left="2880" w:hanging="720"/>
      </w:pPr>
      <w:rPr>
        <w:rFonts w:ascii="Times New Roman" w:hAnsi="Times New Roman"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C277C5"/>
    <w:multiLevelType w:val="multilevel"/>
    <w:tmpl w:val="325C4464"/>
    <w:lvl w:ilvl="0">
      <w:start w:val="3"/>
      <w:numFmt w:val="decimal"/>
      <w:lvlText w:val="%1."/>
      <w:lvlJc w:val="left"/>
      <w:pPr>
        <w:tabs>
          <w:tab w:val="num" w:pos="1080"/>
        </w:tabs>
        <w:ind w:left="720" w:firstLine="0"/>
      </w:pPr>
      <w:rPr>
        <w:rFonts w:ascii="Arial" w:hAnsi="Arial" w:cs="Arial" w:hint="default"/>
        <w:b w:val="0"/>
        <w:i w:val="0"/>
      </w:rPr>
    </w:lvl>
    <w:lvl w:ilvl="1">
      <w:start w:val="1"/>
      <w:numFmt w:val="lowerLetter"/>
      <w:lvlText w:val="%2."/>
      <w:lvlJc w:val="left"/>
      <w:pPr>
        <w:tabs>
          <w:tab w:val="num" w:pos="2160"/>
        </w:tabs>
        <w:ind w:left="2160" w:hanging="720"/>
      </w:pPr>
      <w:rPr>
        <w:rFonts w:ascii="Times New Roman" w:hAnsi="Times New Roman" w:hint="default"/>
      </w:rPr>
    </w:lvl>
    <w:lvl w:ilvl="2">
      <w:start w:val="1"/>
      <w:numFmt w:val="lowerRoman"/>
      <w:lvlRestart w:val="0"/>
      <w:lvlText w:val="%3."/>
      <w:lvlJc w:val="left"/>
      <w:pPr>
        <w:tabs>
          <w:tab w:val="num" w:pos="2880"/>
        </w:tabs>
        <w:ind w:left="2880" w:hanging="720"/>
      </w:pPr>
      <w:rPr>
        <w:rFonts w:ascii="Times New Roman" w:hAnsi="Times New Roman" w:hint="default"/>
        <w:sz w:val="22"/>
        <w:szCs w:val="22"/>
      </w:rPr>
    </w:lvl>
    <w:lvl w:ilvl="3">
      <w:start w:val="1"/>
      <w:numFmt w:val="decimal"/>
      <w:lvlText w:val="(%4)"/>
      <w:lvlJc w:val="left"/>
      <w:pPr>
        <w:tabs>
          <w:tab w:val="num" w:pos="3600"/>
        </w:tabs>
        <w:ind w:left="3600" w:hanging="720"/>
      </w:pPr>
      <w:rPr>
        <w:rFonts w:ascii="Times New Roman" w:hAnsi="Times New Roman"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7" w15:restartNumberingAfterBreak="0">
    <w:nsid w:val="330F133F"/>
    <w:multiLevelType w:val="hybridMultilevel"/>
    <w:tmpl w:val="FD8A3906"/>
    <w:lvl w:ilvl="0" w:tplc="361094E2">
      <w:start w:val="1"/>
      <w:numFmt w:val="lowerLetter"/>
      <w:lvlText w:val="%1."/>
      <w:lvlJc w:val="left"/>
      <w:pPr>
        <w:ind w:left="2880" w:hanging="360"/>
      </w:pPr>
      <w:rPr>
        <w:rFonts w:hint="default"/>
        <w:b w:val="0"/>
        <w:b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35897FB8"/>
    <w:multiLevelType w:val="multilevel"/>
    <w:tmpl w:val="9F786000"/>
    <w:lvl w:ilvl="0">
      <w:start w:val="8"/>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CE32D9"/>
    <w:multiLevelType w:val="multilevel"/>
    <w:tmpl w:val="646AC9A6"/>
    <w:lvl w:ilvl="0">
      <w:start w:val="28"/>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4D7D0640"/>
    <w:multiLevelType w:val="hybridMultilevel"/>
    <w:tmpl w:val="EB4670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8"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30" w15:restartNumberingAfterBreak="0">
    <w:nsid w:val="62325116"/>
    <w:multiLevelType w:val="singleLevel"/>
    <w:tmpl w:val="EF401BEC"/>
    <w:lvl w:ilvl="0">
      <w:start w:val="1"/>
      <w:numFmt w:val="lowerLetter"/>
      <w:lvlText w:val="%1."/>
      <w:legacy w:legacy="1" w:legacySpace="0" w:legacyIndent="720"/>
      <w:lvlJc w:val="left"/>
      <w:pPr>
        <w:ind w:left="1440" w:hanging="720"/>
      </w:pPr>
    </w:lvl>
  </w:abstractNum>
  <w:abstractNum w:abstractNumId="31"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2"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E8B12EC"/>
    <w:multiLevelType w:val="multilevel"/>
    <w:tmpl w:val="9F786000"/>
    <w:lvl w:ilvl="0">
      <w:start w:val="8"/>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35" w15:restartNumberingAfterBreak="0">
    <w:nsid w:val="75935E0B"/>
    <w:multiLevelType w:val="multilevel"/>
    <w:tmpl w:val="6F30E9FA"/>
    <w:lvl w:ilvl="0">
      <w:start w:val="3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7"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1469398637">
    <w:abstractNumId w:val="21"/>
  </w:num>
  <w:num w:numId="2" w16cid:durableId="852955974">
    <w:abstractNumId w:val="32"/>
  </w:num>
  <w:num w:numId="3" w16cid:durableId="341081221">
    <w:abstractNumId w:val="28"/>
  </w:num>
  <w:num w:numId="4" w16cid:durableId="2095010662">
    <w:abstractNumId w:val="23"/>
  </w:num>
  <w:num w:numId="5" w16cid:durableId="130679456">
    <w:abstractNumId w:val="24"/>
  </w:num>
  <w:num w:numId="6" w16cid:durableId="2136747488">
    <w:abstractNumId w:val="19"/>
  </w:num>
  <w:num w:numId="7" w16cid:durableId="548810567">
    <w:abstractNumId w:val="10"/>
  </w:num>
  <w:num w:numId="8" w16cid:durableId="641084939">
    <w:abstractNumId w:val="22"/>
  </w:num>
  <w:num w:numId="9" w16cid:durableId="332495267">
    <w:abstractNumId w:val="27"/>
  </w:num>
  <w:num w:numId="10" w16cid:durableId="1546988130">
    <w:abstractNumId w:val="29"/>
  </w:num>
  <w:num w:numId="11" w16cid:durableId="886600319">
    <w:abstractNumId w:val="5"/>
  </w:num>
  <w:num w:numId="12" w16cid:durableId="613828414">
    <w:abstractNumId w:val="26"/>
  </w:num>
  <w:num w:numId="13" w16cid:durableId="1922910020">
    <w:abstractNumId w:val="31"/>
  </w:num>
  <w:num w:numId="14" w16cid:durableId="158276042">
    <w:abstractNumId w:val="0"/>
  </w:num>
  <w:num w:numId="15" w16cid:durableId="1459953030">
    <w:abstractNumId w:val="8"/>
  </w:num>
  <w:num w:numId="16" w16cid:durableId="1613593039">
    <w:abstractNumId w:val="34"/>
  </w:num>
  <w:num w:numId="17" w16cid:durableId="336277245">
    <w:abstractNumId w:val="37"/>
  </w:num>
  <w:num w:numId="18" w16cid:durableId="201884398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1443845389">
    <w:abstractNumId w:val="12"/>
  </w:num>
  <w:num w:numId="20" w16cid:durableId="144277387">
    <w:abstractNumId w:val="6"/>
  </w:num>
  <w:num w:numId="21" w16cid:durableId="1040082818">
    <w:abstractNumId w:val="1"/>
  </w:num>
  <w:num w:numId="22" w16cid:durableId="2028673909">
    <w:abstractNumId w:val="36"/>
  </w:num>
  <w:num w:numId="23" w16cid:durableId="399790965">
    <w:abstractNumId w:val="1"/>
  </w:num>
  <w:num w:numId="24" w16cid:durableId="183791742">
    <w:abstractNumId w:val="9"/>
  </w:num>
  <w:num w:numId="25" w16cid:durableId="1980724397">
    <w:abstractNumId w:val="11"/>
  </w:num>
  <w:num w:numId="26" w16cid:durableId="709959503">
    <w:abstractNumId w:val="25"/>
  </w:num>
  <w:num w:numId="27" w16cid:durableId="524632161">
    <w:abstractNumId w:val="4"/>
  </w:num>
  <w:num w:numId="28" w16cid:durableId="2063089794">
    <w:abstractNumId w:val="20"/>
  </w:num>
  <w:num w:numId="29" w16cid:durableId="1757824360">
    <w:abstractNumId w:val="17"/>
  </w:num>
  <w:num w:numId="30" w16cid:durableId="483861998">
    <w:abstractNumId w:val="13"/>
  </w:num>
  <w:num w:numId="31" w16cid:durableId="1365520136">
    <w:abstractNumId w:val="16"/>
  </w:num>
  <w:num w:numId="32" w16cid:durableId="278492387">
    <w:abstractNumId w:val="15"/>
  </w:num>
  <w:num w:numId="33" w16cid:durableId="426924128">
    <w:abstractNumId w:val="3"/>
  </w:num>
  <w:num w:numId="34" w16cid:durableId="912471872">
    <w:abstractNumId w:val="7"/>
  </w:num>
  <w:num w:numId="35" w16cid:durableId="911738258">
    <w:abstractNumId w:val="33"/>
  </w:num>
  <w:num w:numId="36" w16cid:durableId="2120637009">
    <w:abstractNumId w:val="18"/>
  </w:num>
  <w:num w:numId="37" w16cid:durableId="726034862">
    <w:abstractNumId w:val="30"/>
  </w:num>
  <w:num w:numId="38" w16cid:durableId="993878198">
    <w:abstractNumId w:val="14"/>
  </w:num>
  <w:num w:numId="39" w16cid:durableId="183635781">
    <w:abstractNumId w:val="3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den, Wil">
    <w15:presenceInfo w15:providerId="AD" w15:userId="S::woden@naic.org::9a4653d8-4996-4e80-a4c5-e9009bc3ce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068F2"/>
    <w:rsid w:val="000101BD"/>
    <w:rsid w:val="00016321"/>
    <w:rsid w:val="00022833"/>
    <w:rsid w:val="00034B2F"/>
    <w:rsid w:val="00037355"/>
    <w:rsid w:val="0003770E"/>
    <w:rsid w:val="0004721F"/>
    <w:rsid w:val="00050FBA"/>
    <w:rsid w:val="000579B6"/>
    <w:rsid w:val="00057E93"/>
    <w:rsid w:val="00062300"/>
    <w:rsid w:val="000625AA"/>
    <w:rsid w:val="00065324"/>
    <w:rsid w:val="00073888"/>
    <w:rsid w:val="00086B03"/>
    <w:rsid w:val="00086C2D"/>
    <w:rsid w:val="00087288"/>
    <w:rsid w:val="00091380"/>
    <w:rsid w:val="00095FA4"/>
    <w:rsid w:val="000967FA"/>
    <w:rsid w:val="000A5FB4"/>
    <w:rsid w:val="000C2CE9"/>
    <w:rsid w:val="000C3F17"/>
    <w:rsid w:val="000C6F9D"/>
    <w:rsid w:val="000D1693"/>
    <w:rsid w:val="000D6AE8"/>
    <w:rsid w:val="000E1131"/>
    <w:rsid w:val="000E16CA"/>
    <w:rsid w:val="00102B4E"/>
    <w:rsid w:val="00107271"/>
    <w:rsid w:val="001210C4"/>
    <w:rsid w:val="00131E2C"/>
    <w:rsid w:val="00133830"/>
    <w:rsid w:val="00133D23"/>
    <w:rsid w:val="0013539B"/>
    <w:rsid w:val="001454A1"/>
    <w:rsid w:val="00156BDF"/>
    <w:rsid w:val="00161C68"/>
    <w:rsid w:val="00162928"/>
    <w:rsid w:val="00162DFC"/>
    <w:rsid w:val="00165CDE"/>
    <w:rsid w:val="00166022"/>
    <w:rsid w:val="00167FA5"/>
    <w:rsid w:val="001700A2"/>
    <w:rsid w:val="00173F5B"/>
    <w:rsid w:val="0018095D"/>
    <w:rsid w:val="001822CD"/>
    <w:rsid w:val="00184144"/>
    <w:rsid w:val="00190978"/>
    <w:rsid w:val="0019505A"/>
    <w:rsid w:val="00197D41"/>
    <w:rsid w:val="001A59FC"/>
    <w:rsid w:val="001B3138"/>
    <w:rsid w:val="001C72C5"/>
    <w:rsid w:val="001E410E"/>
    <w:rsid w:val="001E6A4F"/>
    <w:rsid w:val="001F3CF4"/>
    <w:rsid w:val="001F46EB"/>
    <w:rsid w:val="001F7A4D"/>
    <w:rsid w:val="002019C5"/>
    <w:rsid w:val="002034D3"/>
    <w:rsid w:val="00203FF7"/>
    <w:rsid w:val="002046F5"/>
    <w:rsid w:val="002231E2"/>
    <w:rsid w:val="002556EE"/>
    <w:rsid w:val="00261273"/>
    <w:rsid w:val="00270A2F"/>
    <w:rsid w:val="002767B5"/>
    <w:rsid w:val="002802EF"/>
    <w:rsid w:val="002833F8"/>
    <w:rsid w:val="00283AD0"/>
    <w:rsid w:val="00283C0C"/>
    <w:rsid w:val="002852FB"/>
    <w:rsid w:val="00291E03"/>
    <w:rsid w:val="00295985"/>
    <w:rsid w:val="002A12F6"/>
    <w:rsid w:val="002A1316"/>
    <w:rsid w:val="002A24DC"/>
    <w:rsid w:val="002A44FE"/>
    <w:rsid w:val="002A72E8"/>
    <w:rsid w:val="002C7AF1"/>
    <w:rsid w:val="002D3370"/>
    <w:rsid w:val="002D3C22"/>
    <w:rsid w:val="002D70E6"/>
    <w:rsid w:val="002D7921"/>
    <w:rsid w:val="002E5367"/>
    <w:rsid w:val="002F6FF9"/>
    <w:rsid w:val="00304CEC"/>
    <w:rsid w:val="00312171"/>
    <w:rsid w:val="003148E8"/>
    <w:rsid w:val="003228C8"/>
    <w:rsid w:val="00325660"/>
    <w:rsid w:val="003325E9"/>
    <w:rsid w:val="00333B5D"/>
    <w:rsid w:val="00333FC0"/>
    <w:rsid w:val="00335B42"/>
    <w:rsid w:val="003368A9"/>
    <w:rsid w:val="003415C3"/>
    <w:rsid w:val="0034544B"/>
    <w:rsid w:val="003532C3"/>
    <w:rsid w:val="0035609F"/>
    <w:rsid w:val="00357190"/>
    <w:rsid w:val="00362A51"/>
    <w:rsid w:val="00380FA2"/>
    <w:rsid w:val="00392196"/>
    <w:rsid w:val="003932D2"/>
    <w:rsid w:val="0039600A"/>
    <w:rsid w:val="003A26D5"/>
    <w:rsid w:val="003A67CA"/>
    <w:rsid w:val="003B12DE"/>
    <w:rsid w:val="003D577D"/>
    <w:rsid w:val="003E43D4"/>
    <w:rsid w:val="003E4D13"/>
    <w:rsid w:val="003F1CCE"/>
    <w:rsid w:val="003F4AD8"/>
    <w:rsid w:val="003F76AC"/>
    <w:rsid w:val="0040093D"/>
    <w:rsid w:val="0040247A"/>
    <w:rsid w:val="00403260"/>
    <w:rsid w:val="0040337C"/>
    <w:rsid w:val="00403D85"/>
    <w:rsid w:val="00411FF6"/>
    <w:rsid w:val="00414981"/>
    <w:rsid w:val="004209CA"/>
    <w:rsid w:val="00422CB8"/>
    <w:rsid w:val="00423AF7"/>
    <w:rsid w:val="00427C1B"/>
    <w:rsid w:val="00427EA9"/>
    <w:rsid w:val="00434970"/>
    <w:rsid w:val="00435DAC"/>
    <w:rsid w:val="0044022E"/>
    <w:rsid w:val="00441409"/>
    <w:rsid w:val="00446244"/>
    <w:rsid w:val="004516AB"/>
    <w:rsid w:val="00451EC9"/>
    <w:rsid w:val="00452842"/>
    <w:rsid w:val="00453B14"/>
    <w:rsid w:val="00472168"/>
    <w:rsid w:val="004829CD"/>
    <w:rsid w:val="0048680B"/>
    <w:rsid w:val="00490996"/>
    <w:rsid w:val="00491DFB"/>
    <w:rsid w:val="00493BE1"/>
    <w:rsid w:val="004953BB"/>
    <w:rsid w:val="00495996"/>
    <w:rsid w:val="0049733D"/>
    <w:rsid w:val="00497F9E"/>
    <w:rsid w:val="004A166E"/>
    <w:rsid w:val="004A4CBB"/>
    <w:rsid w:val="004B51B6"/>
    <w:rsid w:val="004C1570"/>
    <w:rsid w:val="004D20B9"/>
    <w:rsid w:val="004D4855"/>
    <w:rsid w:val="004E2BB9"/>
    <w:rsid w:val="004E3B7D"/>
    <w:rsid w:val="005012F4"/>
    <w:rsid w:val="00512129"/>
    <w:rsid w:val="005164A7"/>
    <w:rsid w:val="00530366"/>
    <w:rsid w:val="00530944"/>
    <w:rsid w:val="0053188F"/>
    <w:rsid w:val="00533FDF"/>
    <w:rsid w:val="005348FF"/>
    <w:rsid w:val="005374B3"/>
    <w:rsid w:val="0054007B"/>
    <w:rsid w:val="00562444"/>
    <w:rsid w:val="00566E3E"/>
    <w:rsid w:val="00576926"/>
    <w:rsid w:val="005879AD"/>
    <w:rsid w:val="005950B0"/>
    <w:rsid w:val="005A259E"/>
    <w:rsid w:val="005A48DB"/>
    <w:rsid w:val="005B5770"/>
    <w:rsid w:val="005C1CD4"/>
    <w:rsid w:val="005C5DCC"/>
    <w:rsid w:val="005C6FC9"/>
    <w:rsid w:val="005D3489"/>
    <w:rsid w:val="005E15E0"/>
    <w:rsid w:val="005E29C3"/>
    <w:rsid w:val="005E2EB3"/>
    <w:rsid w:val="005E31E3"/>
    <w:rsid w:val="005F4CCE"/>
    <w:rsid w:val="006026CD"/>
    <w:rsid w:val="00610915"/>
    <w:rsid w:val="00624E04"/>
    <w:rsid w:val="0062521C"/>
    <w:rsid w:val="00626152"/>
    <w:rsid w:val="00626EC0"/>
    <w:rsid w:val="00630368"/>
    <w:rsid w:val="00634327"/>
    <w:rsid w:val="00634598"/>
    <w:rsid w:val="0063673C"/>
    <w:rsid w:val="006376F7"/>
    <w:rsid w:val="00637B67"/>
    <w:rsid w:val="00637C40"/>
    <w:rsid w:val="00642C9A"/>
    <w:rsid w:val="00643F60"/>
    <w:rsid w:val="00645FCA"/>
    <w:rsid w:val="006515F1"/>
    <w:rsid w:val="00653B9D"/>
    <w:rsid w:val="00654938"/>
    <w:rsid w:val="0065606A"/>
    <w:rsid w:val="0066198A"/>
    <w:rsid w:val="00661F82"/>
    <w:rsid w:val="00663A6B"/>
    <w:rsid w:val="00674456"/>
    <w:rsid w:val="00676A9F"/>
    <w:rsid w:val="0068166E"/>
    <w:rsid w:val="00690138"/>
    <w:rsid w:val="006939EE"/>
    <w:rsid w:val="00696827"/>
    <w:rsid w:val="006B10D3"/>
    <w:rsid w:val="006B3776"/>
    <w:rsid w:val="006B37DD"/>
    <w:rsid w:val="006B5E9B"/>
    <w:rsid w:val="006C2444"/>
    <w:rsid w:val="006C281C"/>
    <w:rsid w:val="006C774A"/>
    <w:rsid w:val="006D0B04"/>
    <w:rsid w:val="006D1E59"/>
    <w:rsid w:val="006D3A59"/>
    <w:rsid w:val="006D5D21"/>
    <w:rsid w:val="006D5D81"/>
    <w:rsid w:val="006D601E"/>
    <w:rsid w:val="006D7977"/>
    <w:rsid w:val="006E3164"/>
    <w:rsid w:val="006E501F"/>
    <w:rsid w:val="006F2B99"/>
    <w:rsid w:val="00700A97"/>
    <w:rsid w:val="007049ED"/>
    <w:rsid w:val="00705655"/>
    <w:rsid w:val="00706B68"/>
    <w:rsid w:val="007103ED"/>
    <w:rsid w:val="007120C8"/>
    <w:rsid w:val="00715743"/>
    <w:rsid w:val="00720A60"/>
    <w:rsid w:val="007240D6"/>
    <w:rsid w:val="0072525D"/>
    <w:rsid w:val="0072567D"/>
    <w:rsid w:val="007306B9"/>
    <w:rsid w:val="00731417"/>
    <w:rsid w:val="007314CA"/>
    <w:rsid w:val="0073228C"/>
    <w:rsid w:val="00736548"/>
    <w:rsid w:val="00741EBE"/>
    <w:rsid w:val="00742A56"/>
    <w:rsid w:val="007479D6"/>
    <w:rsid w:val="00753CF1"/>
    <w:rsid w:val="00756AE3"/>
    <w:rsid w:val="007574AB"/>
    <w:rsid w:val="00761440"/>
    <w:rsid w:val="007669C9"/>
    <w:rsid w:val="0076767D"/>
    <w:rsid w:val="00774EEB"/>
    <w:rsid w:val="0077609B"/>
    <w:rsid w:val="007767B8"/>
    <w:rsid w:val="007774AA"/>
    <w:rsid w:val="00794B81"/>
    <w:rsid w:val="00795898"/>
    <w:rsid w:val="00796446"/>
    <w:rsid w:val="007B04B8"/>
    <w:rsid w:val="007B4554"/>
    <w:rsid w:val="007C2675"/>
    <w:rsid w:val="007C6888"/>
    <w:rsid w:val="007D2C95"/>
    <w:rsid w:val="007E5EFC"/>
    <w:rsid w:val="007F1389"/>
    <w:rsid w:val="007F344C"/>
    <w:rsid w:val="00811BDF"/>
    <w:rsid w:val="00825762"/>
    <w:rsid w:val="00833CC8"/>
    <w:rsid w:val="008424D9"/>
    <w:rsid w:val="00846B7F"/>
    <w:rsid w:val="00855E6C"/>
    <w:rsid w:val="008574C3"/>
    <w:rsid w:val="00867F88"/>
    <w:rsid w:val="008758B4"/>
    <w:rsid w:val="00884A13"/>
    <w:rsid w:val="008869A6"/>
    <w:rsid w:val="008907A9"/>
    <w:rsid w:val="00893FC4"/>
    <w:rsid w:val="00896DF3"/>
    <w:rsid w:val="008A4EEB"/>
    <w:rsid w:val="008B56F3"/>
    <w:rsid w:val="008C12C0"/>
    <w:rsid w:val="008C3A60"/>
    <w:rsid w:val="008C59AA"/>
    <w:rsid w:val="008D0F83"/>
    <w:rsid w:val="008E056E"/>
    <w:rsid w:val="008E43EB"/>
    <w:rsid w:val="008F2FE8"/>
    <w:rsid w:val="008F416D"/>
    <w:rsid w:val="00903765"/>
    <w:rsid w:val="00904F32"/>
    <w:rsid w:val="009129A1"/>
    <w:rsid w:val="009205BA"/>
    <w:rsid w:val="009212DF"/>
    <w:rsid w:val="0092196B"/>
    <w:rsid w:val="009249B4"/>
    <w:rsid w:val="00925D28"/>
    <w:rsid w:val="00926526"/>
    <w:rsid w:val="00926AC6"/>
    <w:rsid w:val="00927E0D"/>
    <w:rsid w:val="00930C90"/>
    <w:rsid w:val="00955E69"/>
    <w:rsid w:val="00956576"/>
    <w:rsid w:val="00957780"/>
    <w:rsid w:val="00960931"/>
    <w:rsid w:val="0096612D"/>
    <w:rsid w:val="00966973"/>
    <w:rsid w:val="00972A11"/>
    <w:rsid w:val="00973235"/>
    <w:rsid w:val="00975C3F"/>
    <w:rsid w:val="00976B65"/>
    <w:rsid w:val="00980638"/>
    <w:rsid w:val="00984FA6"/>
    <w:rsid w:val="0098632A"/>
    <w:rsid w:val="0099644A"/>
    <w:rsid w:val="009973D3"/>
    <w:rsid w:val="009A6ACB"/>
    <w:rsid w:val="009A7992"/>
    <w:rsid w:val="009B0BCD"/>
    <w:rsid w:val="009B20EB"/>
    <w:rsid w:val="009C702B"/>
    <w:rsid w:val="009D5420"/>
    <w:rsid w:val="009E2552"/>
    <w:rsid w:val="009E6E89"/>
    <w:rsid w:val="009F18A6"/>
    <w:rsid w:val="009F60B7"/>
    <w:rsid w:val="00A03A20"/>
    <w:rsid w:val="00A05F4D"/>
    <w:rsid w:val="00A11581"/>
    <w:rsid w:val="00A202AF"/>
    <w:rsid w:val="00A30B2C"/>
    <w:rsid w:val="00A400BB"/>
    <w:rsid w:val="00A41549"/>
    <w:rsid w:val="00A47B66"/>
    <w:rsid w:val="00A55A0C"/>
    <w:rsid w:val="00A55CD0"/>
    <w:rsid w:val="00A65BE1"/>
    <w:rsid w:val="00A82C39"/>
    <w:rsid w:val="00A864F7"/>
    <w:rsid w:val="00A92C59"/>
    <w:rsid w:val="00A9368A"/>
    <w:rsid w:val="00A97989"/>
    <w:rsid w:val="00AA1DC0"/>
    <w:rsid w:val="00AA4095"/>
    <w:rsid w:val="00AA6691"/>
    <w:rsid w:val="00AB7B56"/>
    <w:rsid w:val="00AC14AF"/>
    <w:rsid w:val="00AC3946"/>
    <w:rsid w:val="00AC3E91"/>
    <w:rsid w:val="00AC40B2"/>
    <w:rsid w:val="00AE6149"/>
    <w:rsid w:val="00AE74CF"/>
    <w:rsid w:val="00AF0778"/>
    <w:rsid w:val="00B04EC4"/>
    <w:rsid w:val="00B107EA"/>
    <w:rsid w:val="00B10C19"/>
    <w:rsid w:val="00B202F3"/>
    <w:rsid w:val="00B30CA0"/>
    <w:rsid w:val="00B31CBF"/>
    <w:rsid w:val="00B4017D"/>
    <w:rsid w:val="00B47518"/>
    <w:rsid w:val="00B52CDD"/>
    <w:rsid w:val="00B81573"/>
    <w:rsid w:val="00B95C71"/>
    <w:rsid w:val="00BA3494"/>
    <w:rsid w:val="00BA3E97"/>
    <w:rsid w:val="00BA5BA1"/>
    <w:rsid w:val="00BB5939"/>
    <w:rsid w:val="00BB5B35"/>
    <w:rsid w:val="00BC08DC"/>
    <w:rsid w:val="00BC1AB3"/>
    <w:rsid w:val="00BC39E6"/>
    <w:rsid w:val="00BC4C89"/>
    <w:rsid w:val="00BC7C7D"/>
    <w:rsid w:val="00BD5CA7"/>
    <w:rsid w:val="00BE150C"/>
    <w:rsid w:val="00BF0C40"/>
    <w:rsid w:val="00C013EB"/>
    <w:rsid w:val="00C04FA0"/>
    <w:rsid w:val="00C051DB"/>
    <w:rsid w:val="00C134B2"/>
    <w:rsid w:val="00C16886"/>
    <w:rsid w:val="00C16CCB"/>
    <w:rsid w:val="00C21A2A"/>
    <w:rsid w:val="00C26B71"/>
    <w:rsid w:val="00C30E3E"/>
    <w:rsid w:val="00C31AD1"/>
    <w:rsid w:val="00C36786"/>
    <w:rsid w:val="00C5602B"/>
    <w:rsid w:val="00C62074"/>
    <w:rsid w:val="00C6544D"/>
    <w:rsid w:val="00C70D4D"/>
    <w:rsid w:val="00C769C6"/>
    <w:rsid w:val="00C81CA5"/>
    <w:rsid w:val="00C824EA"/>
    <w:rsid w:val="00C84959"/>
    <w:rsid w:val="00C9066D"/>
    <w:rsid w:val="00C94F67"/>
    <w:rsid w:val="00C96603"/>
    <w:rsid w:val="00C97F56"/>
    <w:rsid w:val="00CA39BF"/>
    <w:rsid w:val="00CA6C43"/>
    <w:rsid w:val="00CB7CFA"/>
    <w:rsid w:val="00CC53AA"/>
    <w:rsid w:val="00CE3B76"/>
    <w:rsid w:val="00CE4CD8"/>
    <w:rsid w:val="00CF2D1D"/>
    <w:rsid w:val="00CF3456"/>
    <w:rsid w:val="00CF3750"/>
    <w:rsid w:val="00CF725E"/>
    <w:rsid w:val="00D0641A"/>
    <w:rsid w:val="00D165D8"/>
    <w:rsid w:val="00D1713B"/>
    <w:rsid w:val="00D20E42"/>
    <w:rsid w:val="00D21513"/>
    <w:rsid w:val="00D22F99"/>
    <w:rsid w:val="00D2707F"/>
    <w:rsid w:val="00D27470"/>
    <w:rsid w:val="00D31FEC"/>
    <w:rsid w:val="00D35CBC"/>
    <w:rsid w:val="00D506C4"/>
    <w:rsid w:val="00D51455"/>
    <w:rsid w:val="00D55E9A"/>
    <w:rsid w:val="00D65C0E"/>
    <w:rsid w:val="00D668B3"/>
    <w:rsid w:val="00D740F4"/>
    <w:rsid w:val="00D7557C"/>
    <w:rsid w:val="00D80FFC"/>
    <w:rsid w:val="00D810EB"/>
    <w:rsid w:val="00D8323B"/>
    <w:rsid w:val="00D924B0"/>
    <w:rsid w:val="00D96115"/>
    <w:rsid w:val="00DA1C46"/>
    <w:rsid w:val="00DA54BE"/>
    <w:rsid w:val="00DA54E1"/>
    <w:rsid w:val="00DB2323"/>
    <w:rsid w:val="00DB5D86"/>
    <w:rsid w:val="00DC071A"/>
    <w:rsid w:val="00DC3022"/>
    <w:rsid w:val="00DC5108"/>
    <w:rsid w:val="00DD19AA"/>
    <w:rsid w:val="00DD513F"/>
    <w:rsid w:val="00DD5786"/>
    <w:rsid w:val="00DE579E"/>
    <w:rsid w:val="00DF07C3"/>
    <w:rsid w:val="00DF407B"/>
    <w:rsid w:val="00E03C77"/>
    <w:rsid w:val="00E0579C"/>
    <w:rsid w:val="00E077F0"/>
    <w:rsid w:val="00E136A0"/>
    <w:rsid w:val="00E1621A"/>
    <w:rsid w:val="00E2462E"/>
    <w:rsid w:val="00E30ACC"/>
    <w:rsid w:val="00E4330E"/>
    <w:rsid w:val="00E62A45"/>
    <w:rsid w:val="00E82932"/>
    <w:rsid w:val="00E85B16"/>
    <w:rsid w:val="00E90A65"/>
    <w:rsid w:val="00EA2736"/>
    <w:rsid w:val="00EA796B"/>
    <w:rsid w:val="00EC15C1"/>
    <w:rsid w:val="00EC61F1"/>
    <w:rsid w:val="00EC7F15"/>
    <w:rsid w:val="00EF1260"/>
    <w:rsid w:val="00EF4F64"/>
    <w:rsid w:val="00EF720B"/>
    <w:rsid w:val="00F00E89"/>
    <w:rsid w:val="00F04F9A"/>
    <w:rsid w:val="00F05F13"/>
    <w:rsid w:val="00F1291D"/>
    <w:rsid w:val="00F178B9"/>
    <w:rsid w:val="00F179AD"/>
    <w:rsid w:val="00F218E8"/>
    <w:rsid w:val="00F302DB"/>
    <w:rsid w:val="00F30757"/>
    <w:rsid w:val="00F36D97"/>
    <w:rsid w:val="00F441AC"/>
    <w:rsid w:val="00F45D51"/>
    <w:rsid w:val="00F47F25"/>
    <w:rsid w:val="00F53835"/>
    <w:rsid w:val="00F54979"/>
    <w:rsid w:val="00F612D9"/>
    <w:rsid w:val="00F64FF8"/>
    <w:rsid w:val="00F723F1"/>
    <w:rsid w:val="00F7373B"/>
    <w:rsid w:val="00F76BAD"/>
    <w:rsid w:val="00F858B9"/>
    <w:rsid w:val="00F9035F"/>
    <w:rsid w:val="00FA0ED0"/>
    <w:rsid w:val="00FA70F6"/>
    <w:rsid w:val="00FB1970"/>
    <w:rsid w:val="00FE375E"/>
    <w:rsid w:val="00FE4524"/>
    <w:rsid w:val="00FE6115"/>
    <w:rsid w:val="00FE7FAA"/>
    <w:rsid w:val="00FF1017"/>
    <w:rsid w:val="00FF5497"/>
    <w:rsid w:val="00FF604D"/>
    <w:rsid w:val="366E8E51"/>
    <w:rsid w:val="36BC87DD"/>
    <w:rsid w:val="5B012E1A"/>
    <w:rsid w:val="7C7A8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A6A57DB-049E-4176-9711-DEDDFA7D2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BalloonText">
    <w:name w:val="Balloon Text"/>
    <w:basedOn w:val="Normal"/>
    <w:link w:val="BalloonTextChar"/>
    <w:semiHidden/>
    <w:unhideWhenUsed/>
    <w:rsid w:val="00741EBE"/>
    <w:rPr>
      <w:rFonts w:ascii="Segoe UI" w:hAnsi="Segoe UI" w:cs="Segoe UI"/>
      <w:sz w:val="18"/>
      <w:szCs w:val="18"/>
    </w:rPr>
  </w:style>
  <w:style w:type="character" w:customStyle="1" w:styleId="BalloonTextChar">
    <w:name w:val="Balloon Text Char"/>
    <w:basedOn w:val="DefaultParagraphFont"/>
    <w:link w:val="BalloonText"/>
    <w:semiHidden/>
    <w:rsid w:val="00741EBE"/>
    <w:rPr>
      <w:rFonts w:ascii="Segoe UI" w:hAnsi="Segoe UI" w:cs="Segoe UI"/>
      <w:sz w:val="18"/>
      <w:szCs w:val="18"/>
    </w:rPr>
  </w:style>
  <w:style w:type="paragraph" w:styleId="ListParagraph">
    <w:name w:val="List Paragraph"/>
    <w:basedOn w:val="Normal"/>
    <w:uiPriority w:val="34"/>
    <w:qFormat/>
    <w:rsid w:val="00B52CDD"/>
    <w:pPr>
      <w:ind w:left="720"/>
      <w:contextualSpacing/>
    </w:pPr>
  </w:style>
  <w:style w:type="character" w:customStyle="1" w:styleId="ListContinueChar">
    <w:name w:val="List Continue Char"/>
    <w:link w:val="ListContinue"/>
    <w:rsid w:val="00884A13"/>
    <w:rPr>
      <w:sz w:val="22"/>
    </w:rPr>
  </w:style>
  <w:style w:type="character" w:styleId="CommentReference">
    <w:name w:val="annotation reference"/>
    <w:basedOn w:val="DefaultParagraphFont"/>
    <w:semiHidden/>
    <w:unhideWhenUsed/>
    <w:rsid w:val="003F1CCE"/>
    <w:rPr>
      <w:sz w:val="16"/>
      <w:szCs w:val="16"/>
    </w:rPr>
  </w:style>
  <w:style w:type="paragraph" w:styleId="CommentText">
    <w:name w:val="annotation text"/>
    <w:basedOn w:val="Normal"/>
    <w:link w:val="CommentTextChar"/>
    <w:unhideWhenUsed/>
    <w:rsid w:val="003F1CCE"/>
    <w:rPr>
      <w:sz w:val="20"/>
      <w:szCs w:val="20"/>
    </w:rPr>
  </w:style>
  <w:style w:type="character" w:customStyle="1" w:styleId="CommentTextChar">
    <w:name w:val="Comment Text Char"/>
    <w:basedOn w:val="DefaultParagraphFont"/>
    <w:link w:val="CommentText"/>
    <w:rsid w:val="003F1CCE"/>
  </w:style>
  <w:style w:type="paragraph" w:styleId="CommentSubject">
    <w:name w:val="annotation subject"/>
    <w:basedOn w:val="CommentText"/>
    <w:next w:val="CommentText"/>
    <w:link w:val="CommentSubjectChar"/>
    <w:semiHidden/>
    <w:unhideWhenUsed/>
    <w:rsid w:val="003F1CCE"/>
    <w:rPr>
      <w:b/>
      <w:bCs/>
    </w:rPr>
  </w:style>
  <w:style w:type="character" w:customStyle="1" w:styleId="CommentSubjectChar">
    <w:name w:val="Comment Subject Char"/>
    <w:basedOn w:val="CommentTextChar"/>
    <w:link w:val="CommentSubject"/>
    <w:semiHidden/>
    <w:rsid w:val="003F1CCE"/>
    <w:rPr>
      <w:b/>
      <w:bCs/>
    </w:rPr>
  </w:style>
  <w:style w:type="paragraph" w:styleId="Revision">
    <w:name w:val="Revision"/>
    <w:hidden/>
    <w:uiPriority w:val="99"/>
    <w:semiHidden/>
    <w:rsid w:val="001700A2"/>
    <w:rPr>
      <w:sz w:val="24"/>
      <w:szCs w:val="24"/>
    </w:rPr>
  </w:style>
  <w:style w:type="character" w:styleId="Mention">
    <w:name w:val="Mention"/>
    <w:basedOn w:val="DefaultParagraphFont"/>
    <w:uiPriority w:val="99"/>
    <w:unhideWhenUsed/>
    <w:rsid w:val="004024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9AEEDF-47E1-4F46-8B65-52DCDAE73CA1}">
  <ds:schemaRefs>
    <ds:schemaRef ds:uri="http://schemas.microsoft.com/sharepoint/v3/contenttype/forms"/>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EE0BB244-AC5B-426E-AB83-17A1D0153A8C}">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customXml/itemProps4.xml><?xml version="1.0" encoding="utf-8"?>
<ds:datastoreItem xmlns:ds="http://schemas.openxmlformats.org/officeDocument/2006/customXml" ds:itemID="{5A9B2922-81E3-4E70-A78F-5BE6FC788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1771</TotalTime>
  <Pages>3</Pages>
  <Words>1586</Words>
  <Characters>9045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Marcotte, Robin</cp:lastModifiedBy>
  <cp:revision>195</cp:revision>
  <cp:lastPrinted>2011-03-02T00:07:00Z</cp:lastPrinted>
  <dcterms:created xsi:type="dcterms:W3CDTF">2025-02-12T22:02:00Z</dcterms:created>
  <dcterms:modified xsi:type="dcterms:W3CDTF">2025-07-28T15:39:00Z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Ready for Review</vt:lpwstr>
  </property>
  <property fmtid="{D5CDD505-2E9C-101B-9397-08002B2CF9AE}" pid="5" name="Test">
    <vt:filetime>2025-03-24T05:00:00Z</vt:filetime>
  </property>
</Properties>
</file>